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464F95C" w14:textId="7E046058" w:rsidR="006E52F0" w:rsidRDefault="006E52F0" w:rsidP="006E52F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  <w:lang w:eastAsia="pl-PL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 w:rsidR="00281CAA" w:rsidRPr="00281CAA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6200D2" w:rsidRPr="006200D2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PZ.292.190.2026</w:t>
      </w:r>
    </w:p>
    <w:p w14:paraId="30BF0169" w14:textId="6A62B1DE" w:rsidR="006E52F0" w:rsidRDefault="006E52F0" w:rsidP="006E52F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E64F5B">
        <w:rPr>
          <w:rFonts w:ascii="Arial" w:eastAsia="Arial" w:hAnsi="Arial" w:cs="Arial"/>
          <w:sz w:val="22"/>
          <w:szCs w:val="22"/>
        </w:rPr>
        <w:t>:</w:t>
      </w:r>
      <w:r w:rsidRPr="00E64F5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64F5B" w:rsidRPr="00E64F5B">
        <w:rPr>
          <w:rFonts w:ascii="Arial" w:hAnsi="Arial" w:cs="Arial"/>
          <w:sz w:val="22"/>
          <w:szCs w:val="22"/>
          <w:shd w:val="clear" w:color="auto" w:fill="FFFFFF"/>
        </w:rPr>
        <w:t>0662/IZ15GM/00449/00433/26/P</w:t>
      </w:r>
    </w:p>
    <w:p w14:paraId="4BED5A44" w14:textId="77777777" w:rsidR="00751561" w:rsidRPr="00C61EDF" w:rsidRDefault="00751561" w:rsidP="00B4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</w:p>
    <w:p w14:paraId="216FB5F9" w14:textId="2F39C342" w:rsidR="00751561" w:rsidRPr="00C61EDF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C61EDF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Pr="00C61EDF">
          <w:rPr>
            <w:rStyle w:val="Hipercze"/>
            <w:rFonts w:ascii="Arial" w:hAnsi="Arial" w:cs="Arial"/>
            <w:b/>
            <w:bCs/>
            <w:u w:val="none"/>
            <w:lang w:val="en-US"/>
          </w:rPr>
          <w:t>iz.opole@plk-sa.pl</w:t>
        </w:r>
      </w:hyperlink>
    </w:p>
    <w:p w14:paraId="5AFCBAB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C61EDF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521E1651" w:rsidR="00A279D7" w:rsidRPr="00A279D7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A279D7">
        <w:rPr>
          <w:rFonts w:ascii="Arial" w:hAnsi="Arial" w:cs="Arial"/>
          <w:bCs/>
        </w:rPr>
        <w:t xml:space="preserve">dla postępowania prowadzonego w trybie zapytania ofertowego </w:t>
      </w:r>
      <w:r w:rsidR="00952125">
        <w:rPr>
          <w:rFonts w:ascii="Arial" w:hAnsi="Arial" w:cs="Arial"/>
          <w:bCs/>
        </w:rPr>
        <w:t>otwar</w:t>
      </w:r>
      <w:r w:rsidRPr="002174A3">
        <w:rPr>
          <w:rFonts w:ascii="Arial" w:hAnsi="Arial" w:cs="Arial"/>
          <w:bCs/>
        </w:rPr>
        <w:t>tego,</w:t>
      </w:r>
      <w:r w:rsidRPr="00A279D7">
        <w:rPr>
          <w:rFonts w:ascii="Arial" w:hAnsi="Arial" w:cs="Arial"/>
          <w:bCs/>
        </w:rPr>
        <w:t xml:space="preserve"> pn.:</w:t>
      </w:r>
    </w:p>
    <w:p w14:paraId="2932AB74" w14:textId="6D75FAD4" w:rsidR="00EC4231" w:rsidRPr="00961939" w:rsidRDefault="00A279D7" w:rsidP="00EC4231">
      <w:pPr>
        <w:tabs>
          <w:tab w:val="left" w:pos="2880"/>
        </w:tabs>
        <w:rPr>
          <w:rFonts w:ascii="Arial" w:hAnsi="Arial" w:cs="Arial"/>
          <w:b/>
          <w:bCs/>
          <w:sz w:val="28"/>
          <w:szCs w:val="28"/>
        </w:rPr>
      </w:pPr>
      <w:r w:rsidRPr="00961939">
        <w:rPr>
          <w:rFonts w:ascii="Arial" w:hAnsi="Arial" w:cs="Arial"/>
          <w:b/>
          <w:bCs/>
          <w:sz w:val="28"/>
          <w:szCs w:val="28"/>
        </w:rPr>
        <w:t>„</w:t>
      </w:r>
      <w:r w:rsidR="00C5645E" w:rsidRPr="00C5645E">
        <w:rPr>
          <w:rFonts w:ascii="Arial" w:hAnsi="Arial" w:cs="Arial"/>
          <w:b/>
          <w:bCs/>
          <w:sz w:val="28"/>
          <w:szCs w:val="28"/>
        </w:rPr>
        <w:t xml:space="preserve">Dostosowanie urządzeń </w:t>
      </w:r>
      <w:proofErr w:type="spellStart"/>
      <w:r w:rsidR="00C5645E" w:rsidRPr="00C5645E">
        <w:rPr>
          <w:rFonts w:ascii="Arial" w:hAnsi="Arial" w:cs="Arial"/>
          <w:b/>
          <w:bCs/>
          <w:sz w:val="28"/>
          <w:szCs w:val="28"/>
        </w:rPr>
        <w:t>srk</w:t>
      </w:r>
      <w:proofErr w:type="spellEnd"/>
      <w:r w:rsidR="00C5645E" w:rsidRPr="00C5645E">
        <w:rPr>
          <w:rFonts w:ascii="Arial" w:hAnsi="Arial" w:cs="Arial"/>
          <w:b/>
          <w:bCs/>
          <w:sz w:val="28"/>
          <w:szCs w:val="28"/>
        </w:rPr>
        <w:t xml:space="preserve"> na stacji Piława Górna do możliwości prowadzenia ruchu po LK 310 wraz z centralizacją urządzeń </w:t>
      </w:r>
      <w:proofErr w:type="spellStart"/>
      <w:r w:rsidR="00C5645E" w:rsidRPr="00C5645E">
        <w:rPr>
          <w:rFonts w:ascii="Arial" w:hAnsi="Arial" w:cs="Arial"/>
          <w:b/>
          <w:bCs/>
          <w:sz w:val="28"/>
          <w:szCs w:val="28"/>
        </w:rPr>
        <w:t>srk</w:t>
      </w:r>
      <w:proofErr w:type="spellEnd"/>
      <w:r w:rsidR="00C5645E" w:rsidRPr="00C5645E">
        <w:rPr>
          <w:rFonts w:ascii="Arial" w:hAnsi="Arial" w:cs="Arial"/>
          <w:b/>
          <w:bCs/>
          <w:sz w:val="28"/>
          <w:szCs w:val="28"/>
        </w:rPr>
        <w:t xml:space="preserve"> w jeden okręg nastawczy</w:t>
      </w:r>
      <w:r w:rsidR="00EC4231" w:rsidRPr="00C5645E">
        <w:rPr>
          <w:rFonts w:ascii="Arial" w:hAnsi="Arial" w:cs="Arial"/>
          <w:b/>
          <w:bCs/>
          <w:sz w:val="28"/>
          <w:szCs w:val="28"/>
        </w:rPr>
        <w:t>”</w:t>
      </w:r>
    </w:p>
    <w:p w14:paraId="0082CE1D" w14:textId="536EEA88" w:rsidR="009245B0" w:rsidRPr="006C0AC2" w:rsidRDefault="009245B0" w:rsidP="00EC4231">
      <w:pPr>
        <w:pStyle w:val="Nagwek2"/>
        <w:spacing w:line="360" w:lineRule="auto"/>
        <w:rPr>
          <w:rFonts w:ascii="Arial" w:hAnsi="Arial" w:cs="Arial"/>
          <w:i w:val="0"/>
          <w:spacing w:val="-15"/>
          <w:sz w:val="28"/>
          <w:szCs w:val="28"/>
          <w:lang w:eastAsia="pl-PL"/>
        </w:rPr>
      </w:pPr>
    </w:p>
    <w:p w14:paraId="5D4CDCE3" w14:textId="77777777" w:rsidR="00EC4231" w:rsidRDefault="00EC4231" w:rsidP="00EC4231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</w:p>
    <w:p w14:paraId="36F5498E" w14:textId="77777777" w:rsidR="000A5A09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DF2BD5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DF2BD5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5B39E5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750684F6" w14:textId="77777777" w:rsidR="00311C11" w:rsidRDefault="00311C11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2E7A0185" w14:textId="77777777" w:rsidR="006C0AC2" w:rsidRPr="00C61EDF" w:rsidRDefault="006C0AC2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7EDA3978" w:rsidR="008B73A2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Opole</w:t>
      </w:r>
      <w:r w:rsidR="006017C3" w:rsidRPr="00C61EDF">
        <w:rPr>
          <w:rFonts w:ascii="Arial" w:hAnsi="Arial" w:cs="Arial"/>
          <w:b/>
          <w:bCs/>
        </w:rPr>
        <w:t xml:space="preserve">, </w:t>
      </w:r>
      <w:r w:rsidR="00041D30" w:rsidRPr="00C61EDF">
        <w:rPr>
          <w:rFonts w:ascii="Arial" w:hAnsi="Arial" w:cs="Arial"/>
          <w:b/>
          <w:bCs/>
        </w:rPr>
        <w:t xml:space="preserve">dnia </w:t>
      </w:r>
      <w:r w:rsidR="006200D2">
        <w:rPr>
          <w:rFonts w:ascii="Arial" w:hAnsi="Arial" w:cs="Arial"/>
          <w:b/>
          <w:bCs/>
        </w:rPr>
        <w:t>05.02</w:t>
      </w:r>
      <w:r w:rsidR="0082606A">
        <w:rPr>
          <w:rFonts w:ascii="Arial" w:hAnsi="Arial" w:cs="Arial"/>
          <w:b/>
          <w:bCs/>
        </w:rPr>
        <w:t>.</w:t>
      </w:r>
      <w:r w:rsidR="00F717BB">
        <w:rPr>
          <w:rFonts w:ascii="Arial" w:hAnsi="Arial" w:cs="Arial"/>
          <w:b/>
          <w:bCs/>
        </w:rPr>
        <w:t>202</w:t>
      </w:r>
      <w:r w:rsidR="007E13A8">
        <w:rPr>
          <w:rFonts w:ascii="Arial" w:hAnsi="Arial" w:cs="Arial"/>
          <w:b/>
          <w:bCs/>
        </w:rPr>
        <w:t>6</w:t>
      </w:r>
      <w:r w:rsidR="00F83B3A">
        <w:rPr>
          <w:rFonts w:ascii="Arial" w:hAnsi="Arial" w:cs="Arial"/>
          <w:b/>
          <w:bCs/>
        </w:rPr>
        <w:t xml:space="preserve"> </w:t>
      </w:r>
      <w:r w:rsidR="006017C3" w:rsidRPr="00C61EDF">
        <w:rPr>
          <w:rFonts w:ascii="Arial" w:hAnsi="Arial" w:cs="Arial"/>
          <w:b/>
          <w:bCs/>
        </w:rPr>
        <w:t>r</w:t>
      </w:r>
      <w:r w:rsidR="001118DC" w:rsidRPr="00C61EDF">
        <w:rPr>
          <w:rFonts w:ascii="Arial" w:hAnsi="Arial" w:cs="Arial"/>
          <w:b/>
          <w:bCs/>
        </w:rPr>
        <w:t>.</w:t>
      </w:r>
    </w:p>
    <w:p w14:paraId="2324E1DA" w14:textId="77777777" w:rsidR="006C0AC2" w:rsidRDefault="006C0AC2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155A5A" w14:textId="77777777" w:rsidR="00405C03" w:rsidRPr="00C61EDF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C61EDF" w:rsidRDefault="00D72556" w:rsidP="00C62DF6">
          <w:pPr>
            <w:pStyle w:val="Nagwekspisutreci"/>
            <w:rPr>
              <w:rFonts w:ascii="Arial" w:hAnsi="Arial" w:cs="Arial"/>
            </w:rPr>
          </w:pPr>
          <w:r w:rsidRPr="00C61EDF">
            <w:rPr>
              <w:rFonts w:ascii="Arial" w:hAnsi="Arial" w:cs="Arial"/>
            </w:rPr>
            <w:t>Spis treści</w:t>
          </w:r>
        </w:p>
        <w:p w14:paraId="0DC31F61" w14:textId="471F8D50" w:rsidR="00DC5B9B" w:rsidRPr="00C61ED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41866B09" w:rsidR="00A32A68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3A15AB">
              <w:rPr>
                <w:rStyle w:val="Hipercze"/>
                <w:noProof/>
              </w:rPr>
              <w:t>Rozdział I – Informacje ogólne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5FC30C2" w14:textId="0D01889E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Pr="003A15AB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757BF" w14:textId="2E8B9C2D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Pr="003A15AB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E08FD" w14:textId="59722F4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Pr="003A15AB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B9A24" w14:textId="1F047A9F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Pr="003A15AB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534D0" w14:textId="169275F1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Pr="003A15AB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7F252" w14:textId="5F7C44B9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Pr="003A15AB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7F6D9" w14:textId="71E4C335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Pr="003A15AB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5D27A" w14:textId="5BF7181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Pr="003A15AB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85E87" w14:textId="00FD018F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Pr="003A15AB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F0A1B" w14:textId="587B19DF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Pr="003A15AB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375F7" w14:textId="5B30E853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Pr="003A15AB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15B7F" w14:textId="008A931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Pr="003A15AB">
              <w:rPr>
                <w:rStyle w:val="Hipercze"/>
                <w:noProof/>
              </w:rPr>
              <w:t>Rozdział</w:t>
            </w:r>
            <w:r w:rsidRPr="003A15AB">
              <w:rPr>
                <w:rStyle w:val="Hipercze"/>
                <w:noProof/>
                <w:lang w:eastAsia="pl-PL"/>
              </w:rPr>
              <w:t xml:space="preserve"> XIII </w:t>
            </w:r>
            <w:r w:rsidRPr="003A15AB">
              <w:rPr>
                <w:rStyle w:val="Hipercze"/>
                <w:noProof/>
              </w:rPr>
              <w:t>–</w:t>
            </w:r>
            <w:r w:rsidRPr="003A15AB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FFE04" w14:textId="3A953ED1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Pr="003A15AB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A1FE" w14:textId="768EB4C3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Pr="003A15AB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34C24" w14:textId="7ACD6089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Pr="003A15AB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CC3C5" w14:textId="1ADB352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Pr="003A15AB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F0302" w14:textId="44F382E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Pr="003A15AB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31E2C" w14:textId="4871CFF8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Pr="003A15AB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5AD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C61ED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C61ED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C61ED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77777777" w:rsidR="00C62DF6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01882BB" w14:textId="77777777" w:rsidR="000C5D2C" w:rsidRPr="00C61EDF" w:rsidRDefault="000C5D2C" w:rsidP="0027037E">
      <w:pPr>
        <w:tabs>
          <w:tab w:val="left" w:pos="7935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79D3753" w14:textId="77777777" w:rsidR="00943A07" w:rsidRPr="00C61EDF" w:rsidRDefault="00943A07" w:rsidP="00C62DF6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C61EDF" w:rsidRDefault="00D73AD6" w:rsidP="00C62DF6">
      <w:pPr>
        <w:pStyle w:val="Nagwek1"/>
      </w:pPr>
      <w:bookmarkStart w:id="0" w:name="_Toc83980401"/>
      <w:r w:rsidRPr="00C61EDF">
        <w:lastRenderedPageBreak/>
        <w:t>Rozdział I</w:t>
      </w:r>
      <w:r w:rsidR="003E10F6" w:rsidRPr="00C61EDF">
        <w:t xml:space="preserve"> –</w:t>
      </w:r>
      <w:r w:rsidR="00900672" w:rsidRPr="00C61EDF">
        <w:t xml:space="preserve"> Informacje </w:t>
      </w:r>
      <w:r w:rsidR="000B794C" w:rsidRPr="00C61EDF">
        <w:t>o</w:t>
      </w:r>
      <w:r w:rsidR="00900672" w:rsidRPr="00C61EDF">
        <w:t>gólne</w:t>
      </w:r>
      <w:bookmarkEnd w:id="0"/>
    </w:p>
    <w:p w14:paraId="0BF74AEB" w14:textId="77777777" w:rsidR="005863D4" w:rsidRPr="005863D4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2B72F2FA" w:rsidR="008800A7" w:rsidRPr="00C61EDF" w:rsidRDefault="00500A7A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C61EDF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C61ED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C61EDF">
        <w:rPr>
          <w:rFonts w:ascii="Arial" w:hAnsi="Arial" w:cs="Arial"/>
          <w:bCs/>
          <w:sz w:val="22"/>
          <w:szCs w:val="22"/>
        </w:rPr>
        <w:t xml:space="preserve">ofert </w:t>
      </w:r>
      <w:r w:rsidR="00451983">
        <w:rPr>
          <w:rFonts w:ascii="Arial" w:hAnsi="Arial" w:cs="Arial"/>
          <w:bCs/>
          <w:sz w:val="22"/>
          <w:szCs w:val="22"/>
        </w:rPr>
        <w:br/>
      </w:r>
      <w:r w:rsidR="00451983" w:rsidRPr="00C61EDF">
        <w:rPr>
          <w:rFonts w:ascii="Arial" w:hAnsi="Arial" w:cs="Arial"/>
          <w:bCs/>
          <w:sz w:val="22"/>
          <w:szCs w:val="22"/>
        </w:rPr>
        <w:t>w</w:t>
      </w:r>
      <w:r w:rsidRPr="00C61EDF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C61EDF">
        <w:rPr>
          <w:rFonts w:ascii="Arial" w:hAnsi="Arial" w:cs="Arial"/>
          <w:bCs/>
          <w:sz w:val="22"/>
          <w:szCs w:val="22"/>
        </w:rPr>
        <w:t xml:space="preserve">zapytania ofertowego </w:t>
      </w:r>
      <w:r w:rsidR="00806BA3">
        <w:rPr>
          <w:rFonts w:ascii="Arial" w:hAnsi="Arial" w:cs="Arial"/>
          <w:bCs/>
          <w:sz w:val="22"/>
          <w:szCs w:val="22"/>
        </w:rPr>
        <w:t>otwar</w:t>
      </w:r>
      <w:r w:rsidR="00F85A6E">
        <w:rPr>
          <w:rFonts w:ascii="Arial" w:hAnsi="Arial" w:cs="Arial"/>
          <w:bCs/>
          <w:sz w:val="22"/>
          <w:szCs w:val="22"/>
        </w:rPr>
        <w:t>tego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C61EDF" w:rsidRDefault="006C44E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Postępowanie</w:t>
      </w:r>
      <w:r w:rsidR="000C2966" w:rsidRPr="00C61EDF">
        <w:rPr>
          <w:rFonts w:ascii="Arial" w:hAnsi="Arial" w:cs="Arial"/>
          <w:bCs/>
          <w:sz w:val="22"/>
          <w:szCs w:val="22"/>
        </w:rPr>
        <w:t xml:space="preserve"> zakupowe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>prowadzon</w:t>
      </w:r>
      <w:r w:rsidRPr="00C61EDF">
        <w:rPr>
          <w:rFonts w:ascii="Arial" w:hAnsi="Arial" w:cs="Arial"/>
          <w:sz w:val="22"/>
          <w:szCs w:val="22"/>
        </w:rPr>
        <w:t>e</w:t>
      </w:r>
      <w:r w:rsidR="00900672" w:rsidRPr="00C61EDF">
        <w:rPr>
          <w:rFonts w:ascii="Arial" w:hAnsi="Arial" w:cs="Arial"/>
          <w:sz w:val="22"/>
          <w:szCs w:val="22"/>
        </w:rPr>
        <w:t xml:space="preserve"> jest</w:t>
      </w:r>
      <w:r w:rsidR="00366BF3"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C61EDF">
        <w:rPr>
          <w:rFonts w:ascii="Arial" w:hAnsi="Arial" w:cs="Arial"/>
          <w:sz w:val="22"/>
          <w:szCs w:val="22"/>
        </w:rPr>
        <w:br/>
      </w:r>
      <w:r w:rsidR="00900672" w:rsidRPr="00C61EDF">
        <w:rPr>
          <w:rFonts w:ascii="Arial" w:hAnsi="Arial" w:cs="Arial"/>
          <w:sz w:val="22"/>
          <w:szCs w:val="22"/>
        </w:rPr>
        <w:t xml:space="preserve">w </w:t>
      </w:r>
      <w:r w:rsidR="009710F9" w:rsidRPr="00C61EDF">
        <w:rPr>
          <w:rFonts w:ascii="Arial" w:hAnsi="Arial" w:cs="Arial"/>
          <w:sz w:val="22"/>
          <w:szCs w:val="22"/>
        </w:rPr>
        <w:t>„Regulaminie udzielania zamów</w:t>
      </w:r>
      <w:r w:rsidR="00B04772" w:rsidRPr="00C61EDF">
        <w:rPr>
          <w:rFonts w:ascii="Arial" w:hAnsi="Arial" w:cs="Arial"/>
          <w:sz w:val="22"/>
          <w:szCs w:val="22"/>
        </w:rPr>
        <w:t xml:space="preserve">ień </w:t>
      </w:r>
      <w:r w:rsidR="008253C1" w:rsidRPr="00C61EDF">
        <w:rPr>
          <w:rFonts w:ascii="Arial" w:hAnsi="Arial" w:cs="Arial"/>
          <w:sz w:val="22"/>
          <w:szCs w:val="22"/>
        </w:rPr>
        <w:t xml:space="preserve">logistycznych </w:t>
      </w:r>
      <w:r w:rsidR="009710F9" w:rsidRPr="00C61EDF">
        <w:rPr>
          <w:rFonts w:ascii="Arial" w:hAnsi="Arial" w:cs="Arial"/>
          <w:sz w:val="22"/>
          <w:szCs w:val="22"/>
        </w:rPr>
        <w:t>przez PKP Polskie Linie Kolejowe S.A.”</w:t>
      </w:r>
      <w:r w:rsidR="009710F9" w:rsidRPr="00C61EDF">
        <w:rPr>
          <w:rFonts w:ascii="Arial" w:hAnsi="Arial" w:cs="Arial"/>
          <w:b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C61EDF">
        <w:rPr>
          <w:rFonts w:ascii="Arial" w:hAnsi="Arial" w:cs="Arial"/>
          <w:bCs/>
          <w:sz w:val="22"/>
          <w:szCs w:val="22"/>
        </w:rPr>
        <w:t>„</w:t>
      </w:r>
      <w:r w:rsidR="00900672" w:rsidRPr="00C61EDF">
        <w:rPr>
          <w:rFonts w:ascii="Arial" w:hAnsi="Arial" w:cs="Arial"/>
          <w:bCs/>
          <w:sz w:val="22"/>
          <w:szCs w:val="22"/>
        </w:rPr>
        <w:t>Regulamin</w:t>
      </w:r>
      <w:r w:rsidR="008E4497" w:rsidRPr="00C61EDF">
        <w:rPr>
          <w:rFonts w:ascii="Arial" w:hAnsi="Arial" w:cs="Arial"/>
          <w:bCs/>
          <w:sz w:val="22"/>
          <w:szCs w:val="22"/>
        </w:rPr>
        <w:t>”</w:t>
      </w:r>
      <w:r w:rsidR="002663D2" w:rsidRPr="00C61EDF">
        <w:rPr>
          <w:rFonts w:ascii="Arial" w:hAnsi="Arial" w:cs="Arial"/>
          <w:bCs/>
          <w:sz w:val="22"/>
          <w:szCs w:val="22"/>
        </w:rPr>
        <w:t>) dostępnego</w:t>
      </w:r>
      <w:r w:rsidR="00114F26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3" w:history="1">
        <w:r w:rsidR="00AF1F1E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</w:t>
        </w:r>
        <w:r w:rsidR="00FC5586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.plk-sa.pl</w:t>
        </w:r>
      </w:hyperlink>
      <w:r w:rsidR="00114F26" w:rsidRPr="00C61EDF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12DA1DD5" w14:textId="23AB91A4" w:rsidR="00A23423" w:rsidRPr="00A23423" w:rsidRDefault="00A2342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1059ED">
        <w:rPr>
          <w:rFonts w:ascii="Arial" w:hAnsi="Arial" w:cs="Arial"/>
          <w:bCs/>
          <w:sz w:val="22"/>
          <w:szCs w:val="22"/>
        </w:rPr>
        <w:t xml:space="preserve">Postępowanie zakupowe prowadzone jest w języku polskim. Wszystkie dokumenty </w:t>
      </w:r>
      <w:r w:rsidR="00A248AA">
        <w:rPr>
          <w:rFonts w:ascii="Arial" w:hAnsi="Arial" w:cs="Arial"/>
          <w:bCs/>
          <w:sz w:val="22"/>
          <w:szCs w:val="22"/>
        </w:rPr>
        <w:t xml:space="preserve">                 </w:t>
      </w:r>
      <w:r w:rsidRPr="001059ED">
        <w:rPr>
          <w:rFonts w:ascii="Arial" w:hAnsi="Arial" w:cs="Arial"/>
          <w:bCs/>
          <w:sz w:val="22"/>
          <w:szCs w:val="22"/>
        </w:rPr>
        <w:t xml:space="preserve">i oświadczenia składane w Postępowaniu zakupowym, które zostały sporządzone </w:t>
      </w:r>
      <w:r w:rsidR="00A248AA">
        <w:rPr>
          <w:rFonts w:ascii="Arial" w:hAnsi="Arial" w:cs="Arial"/>
          <w:bCs/>
          <w:sz w:val="22"/>
          <w:szCs w:val="22"/>
        </w:rPr>
        <w:t xml:space="preserve">                   </w:t>
      </w:r>
      <w:r w:rsidRPr="001059ED">
        <w:rPr>
          <w:rFonts w:ascii="Arial" w:hAnsi="Arial" w:cs="Arial"/>
          <w:bCs/>
          <w:sz w:val="22"/>
          <w:szCs w:val="22"/>
        </w:rPr>
        <w:t>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6BC60F88" w14:textId="79C723D9" w:rsidR="00FC3CD3" w:rsidRPr="00C61EDF" w:rsidRDefault="00FC3CD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C61EDF">
        <w:rPr>
          <w:rFonts w:ascii="Arial" w:hAnsi="Arial" w:cs="Arial"/>
          <w:bCs/>
          <w:sz w:val="22"/>
          <w:szCs w:val="22"/>
        </w:rPr>
        <w:t>dostępnej</w:t>
      </w:r>
      <w:r w:rsidR="00343452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4" w:history="1">
        <w:r w:rsidR="00D33849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C61EDF" w:rsidRDefault="009815EE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Na platformie Zakupowej w zakładce </w:t>
      </w:r>
      <w:r w:rsidRPr="00C61EDF">
        <w:rPr>
          <w:rFonts w:ascii="Arial" w:hAnsi="Arial" w:cs="Arial"/>
          <w:bCs/>
          <w:i/>
          <w:color w:val="0D0D0D" w:themeColor="text1" w:themeTint="F2"/>
          <w:sz w:val="22"/>
          <w:szCs w:val="22"/>
        </w:rPr>
        <w:t xml:space="preserve">Regulacje i procedury procesu zakupowego 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dostępny jest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 dla Wykonawców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 (dalej: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Podręczniku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>.</w:t>
      </w:r>
    </w:p>
    <w:p w14:paraId="69706435" w14:textId="471F98DB" w:rsidR="006017C3" w:rsidRPr="00C61EDF" w:rsidRDefault="006017C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w niej</w:t>
      </w:r>
      <w:r w:rsidR="001118DC" w:rsidRPr="00C61EDF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C61EDF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C61EDF">
        <w:rPr>
          <w:rFonts w:ascii="Arial" w:hAnsi="Arial" w:cs="Arial"/>
          <w:bCs/>
          <w:sz w:val="22"/>
          <w:szCs w:val="22"/>
        </w:rPr>
        <w:t>postępowania, co</w:t>
      </w:r>
      <w:r w:rsidRPr="00C61EDF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C61EDF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C61EDF">
        <w:rPr>
          <w:rFonts w:ascii="Arial" w:hAnsi="Arial" w:cs="Arial"/>
          <w:b/>
          <w:bCs/>
          <w:sz w:val="22"/>
          <w:szCs w:val="22"/>
        </w:rPr>
        <w:t>nr</w:t>
      </w:r>
      <w:r w:rsidR="00D576EA" w:rsidRPr="00C61EDF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>
        <w:rPr>
          <w:rFonts w:ascii="Arial" w:hAnsi="Arial" w:cs="Arial"/>
          <w:b/>
          <w:bCs/>
          <w:sz w:val="22"/>
          <w:szCs w:val="22"/>
        </w:rPr>
        <w:t>2</w:t>
      </w:r>
      <w:r w:rsidR="00C62DF6" w:rsidRPr="00C61EDF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C61EDF">
        <w:rPr>
          <w:rFonts w:ascii="Arial" w:hAnsi="Arial" w:cs="Arial"/>
          <w:b/>
          <w:bCs/>
          <w:sz w:val="22"/>
          <w:szCs w:val="22"/>
        </w:rPr>
        <w:t>WZ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C61EDF" w:rsidRDefault="003B46CD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C61EDF">
        <w:rPr>
          <w:rFonts w:ascii="Arial" w:hAnsi="Arial" w:cs="Arial"/>
          <w:bCs/>
          <w:sz w:val="22"/>
          <w:szCs w:val="22"/>
        </w:rPr>
        <w:t>w p</w:t>
      </w:r>
      <w:r w:rsidRPr="00C61EDF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C61EDF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C61EDF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C61EDF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C61EDF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>
        <w:rPr>
          <w:rFonts w:ascii="Arial" w:hAnsi="Arial" w:cs="Arial"/>
          <w:bCs/>
          <w:sz w:val="22"/>
          <w:szCs w:val="22"/>
        </w:rPr>
        <w:t>wraz z ofertą</w:t>
      </w:r>
      <w:r w:rsidR="007C6084" w:rsidRPr="00C61EDF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Default="00542FE4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171C6E29" w14:textId="65DBB726" w:rsidR="005172BD" w:rsidRPr="005172BD" w:rsidRDefault="005172BD" w:rsidP="005172BD">
      <w:pPr>
        <w:numPr>
          <w:ilvl w:val="0"/>
          <w:numId w:val="23"/>
        </w:num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E0193D1" w14:textId="5EFC0A85" w:rsidR="00542FE4" w:rsidRPr="004D5FE8" w:rsidRDefault="00D41105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0157E7">
        <w:rPr>
          <w:rFonts w:ascii="Arial" w:hAnsi="Arial" w:cs="Arial"/>
          <w:bCs/>
          <w:sz w:val="22"/>
          <w:szCs w:val="22"/>
        </w:rPr>
        <w:t xml:space="preserve">  </w:t>
      </w:r>
      <w:r w:rsidRPr="00C61EDF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C61ED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75A27C19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4AA9B4C2" w14:textId="77777777" w:rsidR="005172BD" w:rsidRDefault="005172BD" w:rsidP="00961939">
      <w:pPr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6BCFAAF9" w14:textId="77777777" w:rsidR="0024575C" w:rsidRPr="00961939" w:rsidRDefault="0024575C" w:rsidP="00961939">
      <w:pPr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C61EDF" w:rsidRDefault="00B564BE" w:rsidP="00C62DF6">
      <w:pPr>
        <w:pStyle w:val="Nagwek1"/>
      </w:pPr>
      <w:bookmarkStart w:id="1" w:name="_Toc83980402"/>
      <w:r w:rsidRPr="00C61EDF">
        <w:lastRenderedPageBreak/>
        <w:t xml:space="preserve">Rozdział </w:t>
      </w:r>
      <w:r w:rsidR="00D73AD6" w:rsidRPr="00C61EDF">
        <w:t>II</w:t>
      </w:r>
      <w:r w:rsidR="003E10F6" w:rsidRPr="00C61EDF">
        <w:t xml:space="preserve"> –</w:t>
      </w:r>
      <w:r w:rsidR="00900672" w:rsidRPr="00C61EDF">
        <w:t xml:space="preserve"> Opis </w:t>
      </w:r>
      <w:r w:rsidR="00E03C52" w:rsidRPr="00C61EDF">
        <w:t>P</w:t>
      </w:r>
      <w:r w:rsidR="00900672" w:rsidRPr="00C61EDF">
        <w:t>rzedmiot</w:t>
      </w:r>
      <w:r w:rsidR="001118DC" w:rsidRPr="00C61EDF">
        <w:t xml:space="preserve">u </w:t>
      </w:r>
      <w:r w:rsidR="00E03C52" w:rsidRPr="00C61EDF">
        <w:t>Z</w:t>
      </w:r>
      <w:r w:rsidR="001118DC" w:rsidRPr="00C61EDF">
        <w:t>amówienia i termin wykonania</w:t>
      </w:r>
      <w:bookmarkEnd w:id="1"/>
      <w:r w:rsidRPr="00C61EDF">
        <w:tab/>
      </w:r>
    </w:p>
    <w:p w14:paraId="537FF4E5" w14:textId="77777777" w:rsidR="00B044E1" w:rsidRPr="00B044E1" w:rsidRDefault="00B044E1" w:rsidP="00EC1AD3">
      <w:pPr>
        <w:pStyle w:val="Akapitzlist"/>
        <w:spacing w:line="360" w:lineRule="auto"/>
        <w:ind w:left="284" w:hanging="426"/>
        <w:rPr>
          <w:rFonts w:ascii="Arial" w:hAnsi="Arial" w:cs="Arial"/>
          <w:b/>
          <w:bCs/>
          <w:szCs w:val="22"/>
        </w:rPr>
      </w:pPr>
    </w:p>
    <w:p w14:paraId="0B9EDA20" w14:textId="5A1CCD46" w:rsidR="002D1740" w:rsidRPr="0025323A" w:rsidRDefault="002D1740" w:rsidP="00961939">
      <w:pPr>
        <w:pStyle w:val="Akapitzlist"/>
        <w:numPr>
          <w:ilvl w:val="0"/>
          <w:numId w:val="12"/>
        </w:numPr>
        <w:spacing w:line="360" w:lineRule="auto"/>
        <w:ind w:left="284"/>
        <w:rPr>
          <w:rFonts w:ascii="Arial" w:hAnsi="Arial" w:cs="Arial"/>
          <w:b/>
          <w:bCs/>
          <w:color w:val="FF0000"/>
          <w:sz w:val="22"/>
          <w:szCs w:val="22"/>
        </w:rPr>
      </w:pPr>
      <w:r w:rsidRPr="0025323A">
        <w:rPr>
          <w:rFonts w:ascii="Arial" w:hAnsi="Arial" w:cs="Arial"/>
          <w:sz w:val="22"/>
          <w:szCs w:val="22"/>
        </w:rPr>
        <w:t xml:space="preserve">Przedmiotem niniejszego Zamówienia jest </w:t>
      </w:r>
      <w:r w:rsidR="0025323A" w:rsidRPr="0025323A">
        <w:rPr>
          <w:rFonts w:ascii="Arial" w:hAnsi="Arial" w:cs="Arial"/>
          <w:sz w:val="22"/>
          <w:szCs w:val="22"/>
        </w:rPr>
        <w:t xml:space="preserve">dostosowanie urządzeń </w:t>
      </w:r>
      <w:proofErr w:type="spellStart"/>
      <w:r w:rsidR="0025323A" w:rsidRPr="0025323A">
        <w:rPr>
          <w:rFonts w:ascii="Arial" w:hAnsi="Arial" w:cs="Arial"/>
          <w:sz w:val="22"/>
          <w:szCs w:val="22"/>
        </w:rPr>
        <w:t>srk</w:t>
      </w:r>
      <w:proofErr w:type="spellEnd"/>
      <w:r w:rsidR="0025323A" w:rsidRPr="0025323A">
        <w:rPr>
          <w:rFonts w:ascii="Arial" w:hAnsi="Arial" w:cs="Arial"/>
          <w:sz w:val="22"/>
          <w:szCs w:val="22"/>
        </w:rPr>
        <w:t xml:space="preserve"> na stacji Piława Górna do możliwości prowadzenia ruchu po LK 310 wraz z centralizacją urządzeń </w:t>
      </w:r>
      <w:proofErr w:type="spellStart"/>
      <w:r w:rsidR="0025323A" w:rsidRPr="0025323A">
        <w:rPr>
          <w:rFonts w:ascii="Arial" w:hAnsi="Arial" w:cs="Arial"/>
          <w:sz w:val="22"/>
          <w:szCs w:val="22"/>
        </w:rPr>
        <w:t>srk</w:t>
      </w:r>
      <w:proofErr w:type="spellEnd"/>
      <w:r w:rsidR="0025323A" w:rsidRPr="0025323A">
        <w:rPr>
          <w:rFonts w:ascii="Arial" w:hAnsi="Arial" w:cs="Arial"/>
          <w:sz w:val="22"/>
          <w:szCs w:val="22"/>
        </w:rPr>
        <w:t xml:space="preserve"> w jeden okręg nastawczy </w:t>
      </w:r>
      <w:r w:rsidRPr="0025323A">
        <w:rPr>
          <w:rFonts w:ascii="Arial" w:hAnsi="Arial" w:cs="Arial"/>
          <w:sz w:val="22"/>
          <w:szCs w:val="22"/>
        </w:rPr>
        <w:t xml:space="preserve">(dalej: </w:t>
      </w:r>
      <w:r w:rsidRPr="0025323A">
        <w:rPr>
          <w:rFonts w:ascii="Arial" w:hAnsi="Arial" w:cs="Arial"/>
          <w:b/>
          <w:sz w:val="22"/>
          <w:szCs w:val="22"/>
        </w:rPr>
        <w:t>„Zamówienie”</w:t>
      </w:r>
      <w:r w:rsidRPr="0025323A">
        <w:rPr>
          <w:rFonts w:ascii="Arial" w:hAnsi="Arial" w:cs="Arial"/>
          <w:sz w:val="22"/>
          <w:szCs w:val="22"/>
        </w:rPr>
        <w:t xml:space="preserve">). </w:t>
      </w:r>
    </w:p>
    <w:p w14:paraId="6822B299" w14:textId="5B433FC3" w:rsidR="002D1740" w:rsidRPr="001F23A6" w:rsidRDefault="00A41490" w:rsidP="002D1740">
      <w:pPr>
        <w:numPr>
          <w:ilvl w:val="0"/>
          <w:numId w:val="1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realizacji Zamówienia: Wykonawca, zgodnie ze złożoną przez siebie ofertą wykona Roboty i inne czynności </w:t>
      </w:r>
      <w:r w:rsidR="002D1740" w:rsidRPr="00F23FC6">
        <w:rPr>
          <w:rFonts w:ascii="Arial" w:hAnsi="Arial" w:cs="Arial"/>
          <w:sz w:val="22"/>
          <w:szCs w:val="22"/>
        </w:rPr>
        <w:t xml:space="preserve">objęte przedmiotem Umowy w terminie </w:t>
      </w:r>
      <w:r>
        <w:rPr>
          <w:rFonts w:ascii="Arial" w:hAnsi="Arial" w:cs="Arial"/>
          <w:sz w:val="22"/>
          <w:szCs w:val="22"/>
        </w:rPr>
        <w:t xml:space="preserve">nie dłuższym  niż do dnia </w:t>
      </w:r>
      <w:r w:rsidR="0052092C">
        <w:rPr>
          <w:rFonts w:ascii="Arial" w:hAnsi="Arial" w:cs="Arial"/>
          <w:b/>
          <w:bCs/>
          <w:sz w:val="22"/>
          <w:szCs w:val="22"/>
        </w:rPr>
        <w:t>30</w:t>
      </w:r>
      <w:r w:rsidR="00C20036" w:rsidRPr="00C20036">
        <w:rPr>
          <w:rFonts w:ascii="Arial" w:hAnsi="Arial" w:cs="Arial"/>
          <w:b/>
          <w:bCs/>
          <w:sz w:val="22"/>
          <w:szCs w:val="22"/>
        </w:rPr>
        <w:t>.11.202</w:t>
      </w:r>
      <w:r w:rsidR="0052092C">
        <w:rPr>
          <w:rFonts w:ascii="Arial" w:hAnsi="Arial" w:cs="Arial"/>
          <w:b/>
          <w:bCs/>
          <w:sz w:val="22"/>
          <w:szCs w:val="22"/>
        </w:rPr>
        <w:t>6</w:t>
      </w:r>
      <w:r w:rsidR="00C20036" w:rsidRPr="00C20036">
        <w:rPr>
          <w:rFonts w:ascii="Arial" w:hAnsi="Arial" w:cs="Arial"/>
          <w:b/>
          <w:bCs/>
          <w:sz w:val="22"/>
          <w:szCs w:val="22"/>
        </w:rPr>
        <w:t xml:space="preserve"> </w:t>
      </w:r>
      <w:r w:rsidR="002D1740" w:rsidRPr="001F23A6">
        <w:rPr>
          <w:rFonts w:ascii="Arial" w:hAnsi="Arial" w:cs="Arial"/>
          <w:b/>
          <w:bCs/>
          <w:sz w:val="22"/>
          <w:szCs w:val="22"/>
        </w:rPr>
        <w:t>r.</w:t>
      </w:r>
      <w:r w:rsidR="002D174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5D7E3C" w14:textId="74AC8524" w:rsidR="00BE6CF7" w:rsidRDefault="002D1740" w:rsidP="00BE6CF7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1F23A6">
        <w:rPr>
          <w:rFonts w:ascii="Arial" w:hAnsi="Arial" w:cs="Arial"/>
          <w:sz w:val="22"/>
          <w:szCs w:val="22"/>
        </w:rPr>
        <w:t xml:space="preserve">Szczegółowy </w:t>
      </w:r>
      <w:r w:rsidRPr="001F23A6">
        <w:rPr>
          <w:rFonts w:ascii="Arial" w:eastAsia="Times New Roman" w:hAnsi="Arial" w:cs="Arial"/>
          <w:sz w:val="22"/>
          <w:szCs w:val="22"/>
          <w:lang w:eastAsia="pl-PL"/>
        </w:rPr>
        <w:t>Opis Przedmiotu Zamówienia stanowi</w:t>
      </w:r>
      <w:r w:rsidR="00356677">
        <w:rPr>
          <w:rFonts w:ascii="Arial" w:eastAsia="Times New Roman" w:hAnsi="Arial" w:cs="Arial"/>
          <w:sz w:val="22"/>
          <w:szCs w:val="22"/>
          <w:lang w:eastAsia="pl-PL"/>
        </w:rPr>
        <w:t xml:space="preserve"> Program Funkcjonalno-Użytkow</w:t>
      </w:r>
      <w:r w:rsidR="00ED753B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="0035667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356677" w:rsidRPr="00917179">
        <w:rPr>
          <w:rFonts w:ascii="Arial" w:hAnsi="Arial" w:cs="Arial"/>
          <w:sz w:val="22"/>
          <w:szCs w:val="22"/>
        </w:rPr>
        <w:t xml:space="preserve">(dalej: </w:t>
      </w:r>
      <w:r w:rsidR="00356677" w:rsidRPr="00917179">
        <w:rPr>
          <w:rFonts w:ascii="Arial" w:hAnsi="Arial" w:cs="Arial"/>
          <w:b/>
          <w:sz w:val="22"/>
          <w:szCs w:val="22"/>
        </w:rPr>
        <w:t>„</w:t>
      </w:r>
      <w:r w:rsidR="00356677">
        <w:rPr>
          <w:rFonts w:ascii="Arial" w:hAnsi="Arial" w:cs="Arial"/>
          <w:b/>
          <w:sz w:val="22"/>
          <w:szCs w:val="22"/>
        </w:rPr>
        <w:t>PFU</w:t>
      </w:r>
      <w:r w:rsidR="00356677" w:rsidRPr="00917179">
        <w:rPr>
          <w:rFonts w:ascii="Arial" w:hAnsi="Arial" w:cs="Arial"/>
          <w:b/>
          <w:sz w:val="22"/>
          <w:szCs w:val="22"/>
        </w:rPr>
        <w:t>”</w:t>
      </w:r>
      <w:r w:rsidR="00356677" w:rsidRPr="00917179">
        <w:rPr>
          <w:rFonts w:ascii="Arial" w:hAnsi="Arial" w:cs="Arial"/>
          <w:sz w:val="22"/>
          <w:szCs w:val="22"/>
        </w:rPr>
        <w:t>)</w:t>
      </w:r>
      <w:r w:rsidR="00356677">
        <w:rPr>
          <w:rFonts w:ascii="Arial" w:hAnsi="Arial" w:cs="Arial"/>
          <w:sz w:val="22"/>
          <w:szCs w:val="22"/>
        </w:rPr>
        <w:t xml:space="preserve"> stanowiąc</w:t>
      </w:r>
      <w:r w:rsidR="00ED753B">
        <w:rPr>
          <w:rFonts w:ascii="Arial" w:hAnsi="Arial" w:cs="Arial"/>
          <w:sz w:val="22"/>
          <w:szCs w:val="22"/>
        </w:rPr>
        <w:t>y</w:t>
      </w:r>
      <w:r w:rsidR="00356677">
        <w:rPr>
          <w:rFonts w:ascii="Arial" w:hAnsi="Arial" w:cs="Arial"/>
          <w:sz w:val="22"/>
          <w:szCs w:val="22"/>
        </w:rPr>
        <w:t xml:space="preserve"> </w:t>
      </w:r>
      <w:r w:rsidR="00356677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</w:t>
      </w:r>
      <w:r w:rsidR="00356677" w:rsidRPr="001F23A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ałącznik nr </w:t>
      </w:r>
      <w:r w:rsidR="00356677">
        <w:rPr>
          <w:rFonts w:ascii="Arial" w:eastAsia="Times New Roman" w:hAnsi="Arial" w:cs="Arial"/>
          <w:b/>
          <w:sz w:val="22"/>
          <w:szCs w:val="22"/>
          <w:lang w:eastAsia="pl-PL"/>
        </w:rPr>
        <w:t>2</w:t>
      </w:r>
      <w:r w:rsidR="0016322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356677" w:rsidRPr="001F23A6">
        <w:rPr>
          <w:rFonts w:ascii="Arial" w:eastAsia="Times New Roman" w:hAnsi="Arial" w:cs="Arial"/>
          <w:sz w:val="22"/>
          <w:szCs w:val="22"/>
          <w:lang w:eastAsia="pl-PL"/>
        </w:rPr>
        <w:t>do Umowy</w:t>
      </w:r>
      <w:r w:rsidR="00356677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3238F639" w14:textId="08FEEA0A" w:rsidR="00772C56" w:rsidRDefault="00BE6CF7" w:rsidP="00772C56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BE6CF7">
        <w:rPr>
          <w:rFonts w:ascii="Arial" w:hAnsi="Arial" w:cs="Arial"/>
          <w:sz w:val="22"/>
          <w:szCs w:val="22"/>
        </w:rPr>
        <w:t xml:space="preserve">Roboty budowlane </w:t>
      </w:r>
      <w:r w:rsidR="00163220">
        <w:rPr>
          <w:rFonts w:ascii="Arial" w:hAnsi="Arial" w:cs="Arial"/>
          <w:sz w:val="22"/>
          <w:szCs w:val="22"/>
        </w:rPr>
        <w:t>będą polegać na</w:t>
      </w:r>
      <w:r w:rsidR="00772C56">
        <w:rPr>
          <w:rFonts w:ascii="Arial" w:hAnsi="Arial" w:cs="Arial"/>
          <w:sz w:val="22"/>
          <w:szCs w:val="22"/>
        </w:rPr>
        <w:t xml:space="preserve"> </w:t>
      </w:r>
      <w:r w:rsidR="0025323A" w:rsidRPr="00C155B4">
        <w:rPr>
          <w:rFonts w:ascii="Arial" w:hAnsi="Arial" w:cs="Arial"/>
          <w:sz w:val="22"/>
          <w:szCs w:val="22"/>
        </w:rPr>
        <w:t>zaprojektowani</w:t>
      </w:r>
      <w:r w:rsidR="0025323A">
        <w:rPr>
          <w:rFonts w:ascii="Arial" w:hAnsi="Arial" w:cs="Arial"/>
          <w:sz w:val="22"/>
          <w:szCs w:val="22"/>
        </w:rPr>
        <w:t>u</w:t>
      </w:r>
      <w:r w:rsidR="0025323A" w:rsidRPr="00C155B4">
        <w:rPr>
          <w:rFonts w:ascii="Arial" w:hAnsi="Arial" w:cs="Arial"/>
          <w:sz w:val="22"/>
          <w:szCs w:val="22"/>
        </w:rPr>
        <w:t xml:space="preserve"> oraz wykonani</w:t>
      </w:r>
      <w:r w:rsidR="0025323A">
        <w:rPr>
          <w:rFonts w:ascii="Arial" w:hAnsi="Arial" w:cs="Arial"/>
          <w:sz w:val="22"/>
          <w:szCs w:val="22"/>
        </w:rPr>
        <w:t>u</w:t>
      </w:r>
      <w:r w:rsidR="0025323A" w:rsidRPr="00C155B4">
        <w:rPr>
          <w:rFonts w:ascii="Arial" w:hAnsi="Arial" w:cs="Arial"/>
          <w:sz w:val="22"/>
          <w:szCs w:val="22"/>
        </w:rPr>
        <w:t xml:space="preserve"> robót na LK 137, polegających na zabudowie nowych urządzeń </w:t>
      </w:r>
      <w:proofErr w:type="spellStart"/>
      <w:r w:rsidR="0025323A" w:rsidRPr="00C155B4">
        <w:rPr>
          <w:rFonts w:ascii="Arial" w:hAnsi="Arial" w:cs="Arial"/>
          <w:sz w:val="22"/>
          <w:szCs w:val="22"/>
        </w:rPr>
        <w:t>srk</w:t>
      </w:r>
      <w:proofErr w:type="spellEnd"/>
      <w:r w:rsidR="0025323A" w:rsidRPr="00C155B4">
        <w:rPr>
          <w:rFonts w:ascii="Arial" w:hAnsi="Arial" w:cs="Arial"/>
          <w:sz w:val="22"/>
          <w:szCs w:val="22"/>
        </w:rPr>
        <w:t xml:space="preserve"> na st. Piława Górna, </w:t>
      </w:r>
      <w:proofErr w:type="spellStart"/>
      <w:r w:rsidR="0025323A" w:rsidRPr="00C155B4">
        <w:rPr>
          <w:rFonts w:ascii="Arial" w:hAnsi="Arial" w:cs="Arial"/>
          <w:sz w:val="22"/>
          <w:szCs w:val="22"/>
        </w:rPr>
        <w:t>objęci</w:t>
      </w:r>
      <w:r w:rsidR="003B75DC">
        <w:rPr>
          <w:rFonts w:ascii="Arial" w:hAnsi="Arial" w:cs="Arial"/>
          <w:sz w:val="22"/>
          <w:szCs w:val="22"/>
        </w:rPr>
        <w:t>u</w:t>
      </w:r>
      <w:del w:id="2" w:author="Stańczyk Marta" w:date="2026-02-03T11:01:00Z" w16du:dateUtc="2026-02-03T10:01:00Z">
        <w:r w:rsidR="0025323A" w:rsidRPr="00C155B4" w:rsidDel="00E254B6">
          <w:rPr>
            <w:rFonts w:ascii="Arial" w:hAnsi="Arial" w:cs="Arial"/>
            <w:sz w:val="22"/>
            <w:szCs w:val="22"/>
          </w:rPr>
          <w:delText xml:space="preserve"> </w:delText>
        </w:r>
      </w:del>
      <w:r w:rsidR="0025323A" w:rsidRPr="00C155B4">
        <w:rPr>
          <w:rFonts w:ascii="Arial" w:hAnsi="Arial" w:cs="Arial"/>
          <w:sz w:val="22"/>
          <w:szCs w:val="22"/>
        </w:rPr>
        <w:t>zdalnym</w:t>
      </w:r>
      <w:proofErr w:type="spellEnd"/>
      <w:r w:rsidR="0025323A" w:rsidRPr="00C155B4">
        <w:rPr>
          <w:rFonts w:ascii="Arial" w:hAnsi="Arial" w:cs="Arial"/>
          <w:sz w:val="22"/>
          <w:szCs w:val="22"/>
        </w:rPr>
        <w:t xml:space="preserve"> sterowaniem posterunku bocznicowego Piława Górna ZPKŁ, zabudow</w:t>
      </w:r>
      <w:r w:rsidR="003B75DC">
        <w:rPr>
          <w:rFonts w:ascii="Arial" w:hAnsi="Arial" w:cs="Arial"/>
          <w:sz w:val="22"/>
          <w:szCs w:val="22"/>
        </w:rPr>
        <w:t>ie</w:t>
      </w:r>
      <w:r w:rsidR="0025323A" w:rsidRPr="00C155B4">
        <w:rPr>
          <w:rFonts w:ascii="Arial" w:hAnsi="Arial" w:cs="Arial"/>
          <w:sz w:val="22"/>
          <w:szCs w:val="22"/>
        </w:rPr>
        <w:t xml:space="preserve"> blokad liniowych z kontrolą </w:t>
      </w:r>
      <w:proofErr w:type="spellStart"/>
      <w:r w:rsidR="003B75DC">
        <w:rPr>
          <w:rFonts w:ascii="Arial" w:hAnsi="Arial" w:cs="Arial"/>
          <w:sz w:val="22"/>
          <w:szCs w:val="22"/>
        </w:rPr>
        <w:t>niezajętości</w:t>
      </w:r>
      <w:proofErr w:type="spellEnd"/>
      <w:r w:rsidR="003B75DC">
        <w:rPr>
          <w:rFonts w:ascii="Arial" w:hAnsi="Arial" w:cs="Arial"/>
          <w:sz w:val="22"/>
          <w:szCs w:val="22"/>
        </w:rPr>
        <w:t xml:space="preserve"> </w:t>
      </w:r>
      <w:r w:rsidR="0025323A" w:rsidRPr="00C155B4">
        <w:rPr>
          <w:rFonts w:ascii="Arial" w:hAnsi="Arial" w:cs="Arial"/>
          <w:sz w:val="22"/>
          <w:szCs w:val="22"/>
        </w:rPr>
        <w:t>na szlakach Ząbkowice Śląskie – Piława Górna, Piława Górna – Piława Górna ZPKŁ, Piława Górna ZPKŁ – Dzierżoniów Śląski wraz z robotami towarzyszącymi branży teletechniki i elektroenergetyki</w:t>
      </w:r>
      <w:r w:rsidR="0025323A">
        <w:rPr>
          <w:rFonts w:ascii="Arial" w:hAnsi="Arial" w:cs="Arial"/>
          <w:sz w:val="22"/>
          <w:szCs w:val="22"/>
        </w:rPr>
        <w:t>.</w:t>
      </w:r>
    </w:p>
    <w:p w14:paraId="52C71C5B" w14:textId="4174E5E8" w:rsidR="002D1740" w:rsidRPr="00F57D78" w:rsidRDefault="00BE6CF7" w:rsidP="00772C56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57D78">
        <w:rPr>
          <w:rFonts w:ascii="Arial" w:hAnsi="Arial" w:cs="Arial"/>
          <w:sz w:val="22"/>
          <w:szCs w:val="22"/>
        </w:rPr>
        <w:t>Roboty</w:t>
      </w:r>
      <w:r w:rsidR="002D1740" w:rsidRPr="00F57D78">
        <w:rPr>
          <w:rFonts w:ascii="Arial" w:hAnsi="Arial" w:cs="Arial"/>
          <w:sz w:val="22"/>
          <w:szCs w:val="22"/>
        </w:rPr>
        <w:t xml:space="preserve"> będą realizowane na </w:t>
      </w:r>
      <w:r w:rsidR="00772C56" w:rsidRPr="00F57D78">
        <w:rPr>
          <w:rFonts w:ascii="Arial" w:eastAsia="CIDFont+F1" w:hAnsi="Arial" w:cs="Arial"/>
          <w:sz w:val="22"/>
          <w:szCs w:val="22"/>
          <w:lang w:eastAsia="pl-PL"/>
        </w:rPr>
        <w:t>obszarze działania PKP Polskie Linie</w:t>
      </w:r>
      <w:r w:rsidR="00772C56" w:rsidRPr="00F57D78">
        <w:rPr>
          <w:rFonts w:ascii="Arial" w:hAnsi="Arial" w:cs="Arial"/>
          <w:sz w:val="22"/>
          <w:szCs w:val="22"/>
        </w:rPr>
        <w:t xml:space="preserve"> </w:t>
      </w:r>
      <w:r w:rsidR="00772C56" w:rsidRPr="00F57D78">
        <w:rPr>
          <w:rFonts w:ascii="Arial" w:eastAsia="CIDFont+F1" w:hAnsi="Arial" w:cs="Arial"/>
          <w:sz w:val="22"/>
          <w:szCs w:val="22"/>
          <w:lang w:eastAsia="pl-PL"/>
        </w:rPr>
        <w:t>Kolejowe S.A. Zakładu Linii Kolejowych w Opolu</w:t>
      </w:r>
      <w:r w:rsidR="00F57D78" w:rsidRPr="00F57D78">
        <w:rPr>
          <w:rFonts w:ascii="Arial" w:eastAsia="CIDFont+F1" w:hAnsi="Arial" w:cs="Arial"/>
          <w:sz w:val="22"/>
          <w:szCs w:val="22"/>
          <w:lang w:eastAsia="pl-PL"/>
        </w:rPr>
        <w:t xml:space="preserve"> </w:t>
      </w:r>
      <w:r w:rsidR="00F57D78" w:rsidRPr="00F57D78">
        <w:rPr>
          <w:rFonts w:ascii="Arial" w:eastAsia="Times New Roman" w:hAnsi="Arial" w:cs="Arial"/>
          <w:sz w:val="22"/>
          <w:szCs w:val="22"/>
          <w:lang w:eastAsia="pl-PL"/>
        </w:rPr>
        <w:t>Sekcja Eksploatacji Kamieniec Ząbkowicki</w:t>
      </w:r>
      <w:r w:rsidR="00772C56" w:rsidRPr="00F57D78">
        <w:rPr>
          <w:rFonts w:ascii="Arial" w:eastAsia="CIDFont+F1" w:hAnsi="Arial" w:cs="Arial"/>
          <w:sz w:val="22"/>
          <w:szCs w:val="22"/>
        </w:rPr>
        <w:t>.</w:t>
      </w:r>
    </w:p>
    <w:p w14:paraId="3B97B44A" w14:textId="0F9AFA18" w:rsidR="002D1740" w:rsidRDefault="002D1740" w:rsidP="002D1740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D500BD">
        <w:rPr>
          <w:rFonts w:ascii="Arial" w:hAnsi="Arial" w:cs="Arial"/>
          <w:sz w:val="22"/>
          <w:szCs w:val="22"/>
        </w:rPr>
        <w:t xml:space="preserve">Przedmiot Zamówienia </w:t>
      </w:r>
      <w:r w:rsidR="00772C56">
        <w:rPr>
          <w:rFonts w:ascii="Arial" w:hAnsi="Arial" w:cs="Arial"/>
          <w:sz w:val="22"/>
          <w:szCs w:val="22"/>
        </w:rPr>
        <w:t xml:space="preserve">nie </w:t>
      </w:r>
      <w:r w:rsidRPr="00D500BD">
        <w:rPr>
          <w:rFonts w:ascii="Arial" w:hAnsi="Arial" w:cs="Arial"/>
          <w:sz w:val="22"/>
          <w:szCs w:val="22"/>
        </w:rPr>
        <w:t>jest podzielony na części.</w:t>
      </w:r>
    </w:p>
    <w:p w14:paraId="45EC3D92" w14:textId="77777777" w:rsidR="002D1740" w:rsidRPr="00B6716B" w:rsidRDefault="002D1740" w:rsidP="002D17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B6716B">
        <w:rPr>
          <w:rFonts w:ascii="Arial" w:hAnsi="Arial" w:cs="Arial"/>
          <w:sz w:val="22"/>
          <w:szCs w:val="22"/>
        </w:rPr>
        <w:t xml:space="preserve">Zamawiający nie zastrzega na swoją rzecz prawa rozszerzenia zakresu Zamówienia o dodatkowe usługi, uwzględniające dodatkowe, bieżące potrzeby Zamawiającego (dalej: </w:t>
      </w:r>
      <w:r w:rsidRPr="00B6716B">
        <w:rPr>
          <w:rFonts w:ascii="Arial" w:hAnsi="Arial" w:cs="Arial"/>
          <w:b/>
          <w:sz w:val="22"/>
          <w:szCs w:val="22"/>
        </w:rPr>
        <w:t>„Prawo opcji”</w:t>
      </w:r>
      <w:r w:rsidRPr="005E1D4C">
        <w:rPr>
          <w:rFonts w:ascii="Arial" w:hAnsi="Arial" w:cs="Arial"/>
          <w:bCs/>
          <w:sz w:val="22"/>
          <w:szCs w:val="22"/>
        </w:rPr>
        <w:t>).</w:t>
      </w:r>
    </w:p>
    <w:p w14:paraId="1302D6D8" w14:textId="77777777" w:rsidR="002D1740" w:rsidRPr="00EB40CC" w:rsidRDefault="002D1740" w:rsidP="002D17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B40CC">
        <w:rPr>
          <w:rFonts w:ascii="Arial" w:hAnsi="Arial" w:cs="Arial"/>
          <w:sz w:val="22"/>
          <w:szCs w:val="22"/>
        </w:rPr>
        <w:t>Zamawiający nie przewiduje udzielenia Zamówień, o których mowa w § 19 ust. 2 pkt 7 Regulaminu polegających na powtórzeniu tego samego rodzaju zamówień.</w:t>
      </w:r>
    </w:p>
    <w:p w14:paraId="6EF8D6E9" w14:textId="5AC64FA4" w:rsidR="002D1740" w:rsidRPr="00D20F6E" w:rsidRDefault="002D1740" w:rsidP="002D17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D20F6E">
        <w:rPr>
          <w:rFonts w:ascii="Arial" w:hAnsi="Arial" w:cs="Arial"/>
          <w:sz w:val="22"/>
          <w:szCs w:val="22"/>
        </w:rPr>
        <w:t>Zamawiający wyraża zgod</w:t>
      </w:r>
      <w:r w:rsidR="00584644" w:rsidRPr="00D20F6E">
        <w:rPr>
          <w:rFonts w:ascii="Arial" w:hAnsi="Arial" w:cs="Arial"/>
          <w:sz w:val="22"/>
          <w:szCs w:val="22"/>
        </w:rPr>
        <w:t>ę</w:t>
      </w:r>
      <w:r w:rsidRPr="00D20F6E">
        <w:rPr>
          <w:rFonts w:ascii="Arial" w:hAnsi="Arial" w:cs="Arial"/>
          <w:sz w:val="22"/>
          <w:szCs w:val="22"/>
        </w:rPr>
        <w:t xml:space="preserve"> na powierzenie podwykonawcom realizacj</w:t>
      </w:r>
      <w:r w:rsidR="00584644" w:rsidRPr="00D20F6E">
        <w:rPr>
          <w:rFonts w:ascii="Arial" w:hAnsi="Arial" w:cs="Arial"/>
          <w:sz w:val="22"/>
          <w:szCs w:val="22"/>
        </w:rPr>
        <w:t>i</w:t>
      </w:r>
      <w:r w:rsidRPr="00D20F6E">
        <w:rPr>
          <w:rFonts w:ascii="Arial" w:hAnsi="Arial" w:cs="Arial"/>
          <w:sz w:val="22"/>
          <w:szCs w:val="22"/>
        </w:rPr>
        <w:t xml:space="preserve"> elementów Zamówienia</w:t>
      </w:r>
      <w:r w:rsidR="00584644" w:rsidRPr="00D20F6E">
        <w:rPr>
          <w:rFonts w:ascii="Arial" w:hAnsi="Arial" w:cs="Arial"/>
          <w:sz w:val="22"/>
          <w:szCs w:val="22"/>
        </w:rPr>
        <w:t>.</w:t>
      </w:r>
    </w:p>
    <w:p w14:paraId="5B599C8F" w14:textId="77777777" w:rsidR="002D1740" w:rsidRPr="00EB40CC" w:rsidRDefault="002D1740" w:rsidP="002D1740">
      <w:pPr>
        <w:numPr>
          <w:ilvl w:val="0"/>
          <w:numId w:val="12"/>
        </w:numPr>
        <w:suppressAutoHyphens w:val="0"/>
        <w:spacing w:line="360" w:lineRule="auto"/>
        <w:ind w:left="284" w:hanging="568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B40CC">
        <w:rPr>
          <w:rFonts w:ascii="Arial" w:hAnsi="Arial" w:cs="Arial"/>
          <w:sz w:val="22"/>
          <w:szCs w:val="22"/>
          <w:lang w:eastAsia="pl-PL"/>
        </w:rPr>
        <w:t>Wykonawca gwarantuje,</w:t>
      </w:r>
      <w:r w:rsidRPr="00EB40CC">
        <w:rPr>
          <w:rFonts w:ascii="Arial" w:eastAsia="Calibri" w:hAnsi="Arial" w:cs="Arial"/>
          <w:sz w:val="22"/>
          <w:szCs w:val="22"/>
          <w:lang w:eastAsia="en-US"/>
        </w:rPr>
        <w:t xml:space="preserve"> iż w realizacji niniejszej Umowy nie będą brali udziału etatowi pracownicy PKP Polskie Linie Kolejowe S.A.</w:t>
      </w:r>
    </w:p>
    <w:p w14:paraId="72B8AFFF" w14:textId="10B1F6C8" w:rsidR="00B0098B" w:rsidRDefault="002D1740" w:rsidP="00B0098B">
      <w:pPr>
        <w:numPr>
          <w:ilvl w:val="0"/>
          <w:numId w:val="12"/>
        </w:numPr>
        <w:suppressAutoHyphens w:val="0"/>
        <w:spacing w:line="360" w:lineRule="auto"/>
        <w:ind w:left="284" w:hanging="568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B40CC">
        <w:rPr>
          <w:rFonts w:ascii="Arial" w:hAnsi="Arial" w:cs="Arial"/>
          <w:sz w:val="22"/>
          <w:szCs w:val="22"/>
          <w:lang w:eastAsia="pl-PL"/>
        </w:rPr>
        <w:t xml:space="preserve">Wykonawca przed rozpoczęciem realizacji Umowy powinien uzyskać zezwolenie na prawo wstępu na teren kolejowy, oraz powiadomić pisemnie o tym Koordynatora realizacji Umowy ze strony Zamawiającego, o którym mowa w § </w:t>
      </w:r>
      <w:r w:rsidR="00EA115D">
        <w:rPr>
          <w:rFonts w:ascii="Arial" w:hAnsi="Arial" w:cs="Arial"/>
          <w:sz w:val="22"/>
          <w:szCs w:val="22"/>
          <w:lang w:eastAsia="pl-PL"/>
        </w:rPr>
        <w:t>24</w:t>
      </w:r>
      <w:r w:rsidRPr="00EB40CC">
        <w:rPr>
          <w:rFonts w:ascii="Arial" w:hAnsi="Arial" w:cs="Arial"/>
          <w:sz w:val="22"/>
          <w:szCs w:val="22"/>
          <w:lang w:eastAsia="pl-PL"/>
        </w:rPr>
        <w:t xml:space="preserve"> ust. 1 Umowy.</w:t>
      </w:r>
      <w:r w:rsidRPr="00EB40CC">
        <w:rPr>
          <w:rFonts w:ascii="Arial" w:hAnsi="Arial" w:cs="Arial"/>
          <w:sz w:val="22"/>
          <w:szCs w:val="22"/>
        </w:rPr>
        <w:t xml:space="preserve"> „Zasady wstępu na obszar kolejowy zarządzany przez PKP Polskie Linie Kolejowe S.A – Id-21” dostępne są na stronie internetowej </w:t>
      </w:r>
      <w:hyperlink r:id="rId15" w:history="1">
        <w:r w:rsidRPr="00EB40CC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  <w:r w:rsidRPr="00EB40CC">
        <w:rPr>
          <w:rFonts w:ascii="Arial" w:hAnsi="Arial" w:cs="Arial"/>
          <w:sz w:val="22"/>
          <w:szCs w:val="22"/>
        </w:rPr>
        <w:t>.</w:t>
      </w:r>
    </w:p>
    <w:p w14:paraId="44A55B09" w14:textId="499BC3B5" w:rsidR="003D1CDE" w:rsidRPr="002E51AB" w:rsidRDefault="00ED5A1B" w:rsidP="003D1CDE">
      <w:pPr>
        <w:numPr>
          <w:ilvl w:val="0"/>
          <w:numId w:val="12"/>
        </w:numPr>
        <w:suppressAutoHyphens w:val="0"/>
        <w:spacing w:line="360" w:lineRule="auto"/>
        <w:ind w:left="284" w:hanging="568"/>
        <w:jc w:val="left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E51AB">
        <w:rPr>
          <w:rFonts w:ascii="Arial" w:hAnsi="Arial" w:cs="Arial"/>
          <w:color w:val="000000" w:themeColor="text1"/>
          <w:sz w:val="22"/>
          <w:szCs w:val="22"/>
        </w:rPr>
        <w:t xml:space="preserve">Zgodnie §32 ust. 1 pkt 4) „Regulaminu udzielania zamówień logistycznych przez PKP Polskie Linie Kolejowe S.A.” Zamawiający </w:t>
      </w:r>
      <w:r w:rsidR="002E51AB" w:rsidRPr="002E51AB">
        <w:rPr>
          <w:rFonts w:ascii="Arial" w:hAnsi="Arial" w:cs="Arial"/>
          <w:color w:val="000000" w:themeColor="text1"/>
          <w:sz w:val="22"/>
          <w:szCs w:val="22"/>
        </w:rPr>
        <w:t>może unieważnić postępowanie</w:t>
      </w:r>
      <w:r w:rsidRPr="002E51AB">
        <w:rPr>
          <w:rFonts w:ascii="Arial" w:hAnsi="Arial" w:cs="Arial"/>
          <w:color w:val="000000" w:themeColor="text1"/>
          <w:sz w:val="22"/>
          <w:szCs w:val="22"/>
        </w:rPr>
        <w:t xml:space="preserve"> zakupowe, jeżeli dalsze prowadzenie Postępowania zakupowego lub wykonanie Zamówienia nie leży w interesie Zamawiającego</w:t>
      </w:r>
      <w:r w:rsidR="003D1CDE" w:rsidRPr="002E51AB">
        <w:rPr>
          <w:rFonts w:ascii="Arial" w:hAnsi="Arial" w:cs="Arial"/>
          <w:color w:val="000000" w:themeColor="text1"/>
          <w:sz w:val="22"/>
          <w:szCs w:val="22"/>
        </w:rPr>
        <w:t>.</w:t>
      </w:r>
      <w:r w:rsidR="00A44F7E" w:rsidRPr="002E51AB">
        <w:rPr>
          <w:rFonts w:ascii="Arial" w:hAnsi="Arial" w:cs="Arial"/>
          <w:color w:val="000000" w:themeColor="text1"/>
          <w:sz w:val="22"/>
          <w:szCs w:val="22"/>
        </w:rPr>
        <w:t xml:space="preserve"> Postępowanie zakupowe lub jego część może zostać </w:t>
      </w:r>
      <w:r w:rsidR="00A44F7E" w:rsidRPr="002E51AB">
        <w:rPr>
          <w:rFonts w:ascii="Arial" w:hAnsi="Arial" w:cs="Arial"/>
          <w:color w:val="000000" w:themeColor="text1"/>
          <w:sz w:val="22"/>
          <w:szCs w:val="22"/>
        </w:rPr>
        <w:lastRenderedPageBreak/>
        <w:t>zamknięte na każdym etapie Postępowania zakupowego, jak również po wyborze oferty najkorzystniejszej , a przed podpisaniem Umowy zakupowej</w:t>
      </w:r>
      <w:r w:rsidR="00FD4E2D" w:rsidRPr="002E51AB">
        <w:rPr>
          <w:rFonts w:ascii="Arial" w:hAnsi="Arial" w:cs="Arial"/>
          <w:color w:val="000000" w:themeColor="text1"/>
          <w:sz w:val="22"/>
          <w:szCs w:val="22"/>
        </w:rPr>
        <w:t>,</w:t>
      </w:r>
      <w:r w:rsidR="00906BA1" w:rsidRPr="002E51AB">
        <w:rPr>
          <w:rFonts w:ascii="Arial" w:hAnsi="Arial" w:cs="Arial"/>
          <w:color w:val="000000" w:themeColor="text1"/>
          <w:sz w:val="22"/>
          <w:szCs w:val="22"/>
        </w:rPr>
        <w:t xml:space="preserve"> zgodnie §32 ust. 5 „Regulaminu udzielania zamówień logistycznych przez PKP Polskie Linie Kolejowe S.A.”</w:t>
      </w:r>
    </w:p>
    <w:p w14:paraId="1774C958" w14:textId="77777777" w:rsidR="007D4472" w:rsidRPr="000E1BD1" w:rsidRDefault="007D4472" w:rsidP="000E1BD1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21949887" w14:textId="25633A84" w:rsidR="00900672" w:rsidRPr="00BD4623" w:rsidRDefault="006030E5" w:rsidP="00F653F1">
      <w:pPr>
        <w:pStyle w:val="Nagwek1"/>
      </w:pPr>
      <w:bookmarkStart w:id="3" w:name="_Toc83980403"/>
      <w:r w:rsidRPr="00BD4623">
        <w:t>R</w:t>
      </w:r>
      <w:r w:rsidR="00B564BE" w:rsidRPr="00BD4623">
        <w:t xml:space="preserve">ozdział </w:t>
      </w:r>
      <w:r w:rsidR="00D73AD6" w:rsidRPr="00BD4623">
        <w:t>III</w:t>
      </w:r>
      <w:r w:rsidR="003E10F6" w:rsidRPr="00BD4623">
        <w:t xml:space="preserve"> –</w:t>
      </w:r>
      <w:r w:rsidR="00900672" w:rsidRPr="00BD4623">
        <w:t xml:space="preserve"> </w:t>
      </w:r>
      <w:r w:rsidR="00C06FC6" w:rsidRPr="00BD4623">
        <w:t>Warunki udziału w postępowaniu i informacja o wymaganych dokumentach</w:t>
      </w:r>
      <w:bookmarkEnd w:id="3"/>
    </w:p>
    <w:p w14:paraId="598446D1" w14:textId="77777777" w:rsidR="00A847C2" w:rsidRDefault="00A847C2" w:rsidP="00A847C2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2E82585A" w:rsidR="00584D40" w:rsidRPr="00BD4623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BD4623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6DB0CFB" w14:textId="77777777" w:rsidR="00DD2FD4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C8DD5A6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5849FA53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291524C2" w14:textId="77777777" w:rsidR="00DD2FD4" w:rsidRPr="00BD462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73AB0DB8" w14:textId="77777777" w:rsidR="00CE4D1F" w:rsidRPr="00CE4D1F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043A477B" w14:textId="15A8EA2D" w:rsidR="00CE4D1F" w:rsidRPr="00CE4D1F" w:rsidRDefault="00CE4D1F" w:rsidP="00CE4D1F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5a) </w:t>
      </w:r>
      <w:r w:rsidR="00992322">
        <w:rPr>
          <w:rFonts w:ascii="Arial" w:hAnsi="Arial" w:cs="Arial"/>
          <w:sz w:val="22"/>
          <w:szCs w:val="22"/>
        </w:rPr>
        <w:t>k</w:t>
      </w:r>
      <w:r w:rsidRPr="00CE4D1F">
        <w:rPr>
          <w:rFonts w:ascii="Arial" w:hAnsi="Arial" w:cs="Arial"/>
          <w:sz w:val="22"/>
          <w:szCs w:val="22"/>
        </w:rPr>
        <w:t xml:space="preserve">tórego oferta nie podlega odrzuceniu na podstawie §30 ust. 2 Regulaminu </w:t>
      </w:r>
      <w:r w:rsidR="00FF0029">
        <w:rPr>
          <w:rFonts w:ascii="Arial" w:hAnsi="Arial" w:cs="Arial"/>
          <w:sz w:val="22"/>
          <w:szCs w:val="22"/>
        </w:rPr>
        <w:t xml:space="preserve">                           </w:t>
      </w:r>
      <w:r w:rsidRPr="00CE4D1F">
        <w:rPr>
          <w:rFonts w:ascii="Arial" w:hAnsi="Arial" w:cs="Arial"/>
          <w:sz w:val="22"/>
          <w:szCs w:val="22"/>
        </w:rPr>
        <w:t>w odniesieniu do przesłanek, o których mowa w pkt 3, 6-8;</w:t>
      </w:r>
    </w:p>
    <w:p w14:paraId="4AD4E212" w14:textId="154D8BCB" w:rsidR="00CE4D1F" w:rsidRPr="00CE4D1F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który nie podlega wykluczeniu z postępowania na podstawie ustawy z dnia </w:t>
      </w:r>
      <w:r w:rsidR="005D1C16">
        <w:rPr>
          <w:rFonts w:ascii="Arial" w:hAnsi="Arial" w:cs="Arial"/>
          <w:sz w:val="22"/>
          <w:szCs w:val="22"/>
        </w:rPr>
        <w:t xml:space="preserve">                  </w:t>
      </w:r>
      <w:r w:rsidRPr="00CE4D1F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CB437D">
        <w:rPr>
          <w:rFonts w:ascii="Arial" w:hAnsi="Arial" w:cs="Arial"/>
          <w:sz w:val="22"/>
          <w:szCs w:val="22"/>
        </w:rPr>
        <w:t>t.j</w:t>
      </w:r>
      <w:proofErr w:type="spellEnd"/>
      <w:r w:rsidR="00CB437D">
        <w:rPr>
          <w:rFonts w:ascii="Arial" w:hAnsi="Arial" w:cs="Arial"/>
          <w:sz w:val="22"/>
          <w:szCs w:val="22"/>
        </w:rPr>
        <w:t xml:space="preserve">. </w:t>
      </w:r>
      <w:r w:rsidRPr="00CE4D1F">
        <w:rPr>
          <w:rFonts w:ascii="Arial" w:hAnsi="Arial" w:cs="Arial"/>
          <w:sz w:val="22"/>
          <w:szCs w:val="22"/>
        </w:rPr>
        <w:t xml:space="preserve">Dz. U. </w:t>
      </w:r>
      <w:r w:rsidR="00FD4147">
        <w:rPr>
          <w:rFonts w:ascii="Arial" w:hAnsi="Arial" w:cs="Arial"/>
          <w:sz w:val="22"/>
          <w:szCs w:val="22"/>
        </w:rPr>
        <w:t xml:space="preserve">z </w:t>
      </w:r>
      <w:r w:rsidRPr="00CE4D1F">
        <w:rPr>
          <w:rFonts w:ascii="Arial" w:hAnsi="Arial" w:cs="Arial"/>
          <w:sz w:val="22"/>
          <w:szCs w:val="22"/>
        </w:rPr>
        <w:t>202</w:t>
      </w:r>
      <w:r w:rsidR="00C943FC">
        <w:rPr>
          <w:rFonts w:ascii="Arial" w:hAnsi="Arial" w:cs="Arial"/>
          <w:sz w:val="22"/>
          <w:szCs w:val="22"/>
        </w:rPr>
        <w:t>5</w:t>
      </w:r>
      <w:r w:rsidRPr="00CE4D1F">
        <w:rPr>
          <w:rFonts w:ascii="Arial" w:hAnsi="Arial" w:cs="Arial"/>
          <w:sz w:val="22"/>
          <w:szCs w:val="22"/>
        </w:rPr>
        <w:t xml:space="preserve"> poz. </w:t>
      </w:r>
      <w:r w:rsidR="00E645FF">
        <w:rPr>
          <w:rFonts w:ascii="Arial" w:hAnsi="Arial" w:cs="Arial"/>
          <w:sz w:val="22"/>
          <w:szCs w:val="22"/>
        </w:rPr>
        <w:t>5</w:t>
      </w:r>
      <w:r w:rsidR="00C943FC">
        <w:rPr>
          <w:rFonts w:ascii="Arial" w:hAnsi="Arial" w:cs="Arial"/>
          <w:sz w:val="22"/>
          <w:szCs w:val="22"/>
        </w:rPr>
        <w:t>14</w:t>
      </w:r>
      <w:r w:rsidRPr="00CE4D1F">
        <w:rPr>
          <w:rFonts w:ascii="Arial" w:hAnsi="Arial" w:cs="Arial"/>
          <w:sz w:val="22"/>
          <w:szCs w:val="22"/>
        </w:rPr>
        <w:t xml:space="preserve">). </w:t>
      </w:r>
    </w:p>
    <w:p w14:paraId="0E663A78" w14:textId="22BC74A4" w:rsidR="00023676" w:rsidRPr="000874DB" w:rsidRDefault="00023676" w:rsidP="00023676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874DB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że:</w:t>
      </w:r>
    </w:p>
    <w:p w14:paraId="65F820D1" w14:textId="36EA4B0D" w:rsidR="0013528C" w:rsidRPr="006C2BD7" w:rsidRDefault="00BA7199" w:rsidP="0013528C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r w:rsidRPr="006C2BD7">
        <w:rPr>
          <w:rFonts w:ascii="Arial" w:hAnsi="Arial" w:cs="Arial"/>
          <w:color w:val="000000" w:themeColor="text1"/>
          <w:sz w:val="22"/>
          <w:szCs w:val="22"/>
        </w:rPr>
        <w:t xml:space="preserve">dysponuje osobami zdolnymi do wykonania Zamówienia, </w:t>
      </w:r>
      <w:r w:rsidR="003E7220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w tym, co najmniej jedna osoba posiada uprawnienia budowlane do kierowania robotami budowlanymi w specjalności inżynieryjnej kolejowej w zakresie sterowania ruchem kolejowym wraz z ważnym członkostwem we właściwej Okręgowej Izbie Inżynierów </w:t>
      </w:r>
      <w:r w:rsidR="00F5022F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B</w:t>
      </w:r>
      <w:r w:rsidR="003E7220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udownictwa</w:t>
      </w:r>
      <w:r w:rsidR="0013528C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;</w:t>
      </w:r>
    </w:p>
    <w:p w14:paraId="7B0FD919" w14:textId="3C2F2E9D" w:rsidR="0013528C" w:rsidRPr="006C2BD7" w:rsidRDefault="00BA7199" w:rsidP="0013528C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r w:rsidRPr="006C2BD7">
        <w:rPr>
          <w:rFonts w:ascii="Arial" w:hAnsi="Arial" w:cs="Arial"/>
          <w:color w:val="000000" w:themeColor="text1"/>
          <w:sz w:val="22"/>
          <w:szCs w:val="22"/>
        </w:rPr>
        <w:t xml:space="preserve">dysponuje osobami zdolnymi do wykonania Zamówienia, </w:t>
      </w:r>
      <w:r w:rsidR="00E92D83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w tym, co najmniej jedna osoba posiada uprawnienia budowlane do projektowania bez ograniczeń w specjalności inżynieryjnej kolejowej w zakresie sterowania ruchem kolejowym wraz z ważnym członkostwem we właściwej Okręgowej Izbie Inżynierów </w:t>
      </w:r>
      <w:r w:rsidR="00F5022F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B</w:t>
      </w:r>
      <w:r w:rsidR="00E92D83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udownictwa</w:t>
      </w:r>
      <w:r w:rsidR="0013528C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; </w:t>
      </w:r>
    </w:p>
    <w:p w14:paraId="7290DC67" w14:textId="26267B08" w:rsidR="007C73B4" w:rsidRPr="006C2BD7" w:rsidRDefault="003B73BF" w:rsidP="0013528C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bookmarkStart w:id="4" w:name="_Hlk207014492"/>
      <w:r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dysponuje osobami zdolnymi do wykonania Zamówienia, </w:t>
      </w:r>
      <w:bookmarkEnd w:id="4"/>
      <w:r w:rsidR="008F04D6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w tym, co najmniej jedna osoba posiada uprawnienia budowlane do projektowania bez ograniczeń w specjalności instalacyjnej w zakresie sterowania ruchem kolejowym wraz z ważnym członkostwem we właściwej Okręgowej Izbie Inżynierów </w:t>
      </w:r>
      <w:r w:rsidR="00F5022F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B</w:t>
      </w:r>
      <w:r w:rsidR="008F04D6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udownictwa</w:t>
      </w:r>
      <w:r w:rsidR="007C73B4" w:rsidRPr="006C2BD7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;</w:t>
      </w:r>
    </w:p>
    <w:p w14:paraId="455D2082" w14:textId="6FF1B181" w:rsidR="006A6E14" w:rsidRDefault="00BA7199" w:rsidP="00BA7199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BA7199">
        <w:rPr>
          <w:rFonts w:ascii="Arial" w:hAnsi="Arial" w:cs="Arial"/>
          <w:sz w:val="22"/>
          <w:szCs w:val="22"/>
        </w:rPr>
        <w:lastRenderedPageBreak/>
        <w:t xml:space="preserve">dysponuje osobami zdolnymi do wykonania Zamówienia, w tym, co najmniej dwie osoby posiadają </w:t>
      </w:r>
      <w:r w:rsidRPr="00BA7199">
        <w:rPr>
          <w:rFonts w:ascii="Arial" w:eastAsia="Arial Unicode MS" w:hAnsi="Arial" w:cs="Arial"/>
          <w:sz w:val="22"/>
          <w:szCs w:val="22"/>
          <w:lang w:eastAsia="pl-PL"/>
        </w:rPr>
        <w:t xml:space="preserve">uprawnienia do prowadzenia robót w czynnych urządzeniach </w:t>
      </w:r>
      <w:proofErr w:type="spellStart"/>
      <w:r w:rsidRPr="00BA7199">
        <w:rPr>
          <w:rFonts w:ascii="Arial" w:eastAsia="Arial Unicode MS" w:hAnsi="Arial" w:cs="Arial"/>
          <w:sz w:val="22"/>
          <w:szCs w:val="22"/>
          <w:lang w:eastAsia="pl-PL"/>
        </w:rPr>
        <w:t>srk</w:t>
      </w:r>
      <w:proofErr w:type="spellEnd"/>
      <w:r w:rsidR="0013528C" w:rsidRPr="00BA7199">
        <w:rPr>
          <w:rFonts w:ascii="Arial" w:eastAsia="Arial Unicode MS" w:hAnsi="Arial" w:cs="Arial"/>
          <w:sz w:val="22"/>
          <w:szCs w:val="22"/>
          <w:lang w:eastAsia="pl-PL"/>
        </w:rPr>
        <w:t>;</w:t>
      </w:r>
    </w:p>
    <w:p w14:paraId="0FB66568" w14:textId="33709339" w:rsidR="00BA7199" w:rsidRDefault="006A6E14" w:rsidP="00BA7199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>
        <w:rPr>
          <w:rFonts w:ascii="Arial" w:eastAsia="Arial Unicode MS" w:hAnsi="Arial" w:cs="Arial"/>
          <w:sz w:val="22"/>
          <w:szCs w:val="22"/>
          <w:lang w:eastAsia="pl-PL"/>
        </w:rPr>
        <w:t>d</w:t>
      </w:r>
      <w:r w:rsidRPr="006A6E14">
        <w:rPr>
          <w:rFonts w:ascii="Arial" w:eastAsia="Arial Unicode MS" w:hAnsi="Arial" w:cs="Arial"/>
          <w:sz w:val="22"/>
          <w:szCs w:val="22"/>
          <w:lang w:eastAsia="pl-PL"/>
        </w:rPr>
        <w:t xml:space="preserve">ysponuje osobami zdolnymi do wykonania Zamówienia, w tym, co najmniej jedna osoba posiada uprawnienia budowlane do kierowania robotami budowlanymi bez ograniczeń w specjalności instalacyjnej w zakresie sieci, instalacji i urządzeń elektrycznych i elektroenergetycznych wraz z ważnym członkostwem we właściwej Okręgowej Izbie Inżynierów </w:t>
      </w:r>
      <w:r w:rsidR="00DC079F">
        <w:rPr>
          <w:rFonts w:ascii="Arial" w:eastAsia="Arial Unicode MS" w:hAnsi="Arial" w:cs="Arial"/>
          <w:sz w:val="22"/>
          <w:szCs w:val="22"/>
          <w:lang w:eastAsia="pl-PL"/>
        </w:rPr>
        <w:t>B</w:t>
      </w:r>
      <w:r w:rsidRPr="006A6E14">
        <w:rPr>
          <w:rFonts w:ascii="Arial" w:eastAsia="Arial Unicode MS" w:hAnsi="Arial" w:cs="Arial"/>
          <w:sz w:val="22"/>
          <w:szCs w:val="22"/>
          <w:lang w:eastAsia="pl-PL"/>
        </w:rPr>
        <w:t>udownictwa</w:t>
      </w:r>
      <w:r>
        <w:rPr>
          <w:rFonts w:ascii="Arial" w:eastAsia="Arial Unicode MS" w:hAnsi="Arial" w:cs="Arial"/>
          <w:sz w:val="22"/>
          <w:szCs w:val="22"/>
          <w:lang w:eastAsia="pl-PL"/>
        </w:rPr>
        <w:t>;</w:t>
      </w:r>
      <w:r w:rsidR="0013528C" w:rsidRPr="00BA7199">
        <w:rPr>
          <w:rFonts w:ascii="Arial" w:eastAsia="Arial Unicode MS" w:hAnsi="Arial" w:cs="Arial"/>
          <w:sz w:val="22"/>
          <w:szCs w:val="22"/>
          <w:lang w:eastAsia="pl-PL"/>
        </w:rPr>
        <w:t xml:space="preserve"> </w:t>
      </w:r>
    </w:p>
    <w:p w14:paraId="564BF878" w14:textId="1A49FC63" w:rsidR="004236C9" w:rsidRPr="00BA7199" w:rsidRDefault="004236C9" w:rsidP="00BA7199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>
        <w:rPr>
          <w:rFonts w:ascii="Arial" w:eastAsia="Arial Unicode MS" w:hAnsi="Arial" w:cs="Arial"/>
          <w:sz w:val="22"/>
          <w:szCs w:val="22"/>
          <w:lang w:eastAsia="pl-PL"/>
        </w:rPr>
        <w:t>d</w:t>
      </w:r>
      <w:r w:rsidRPr="004236C9">
        <w:rPr>
          <w:rFonts w:ascii="Arial" w:eastAsia="Arial Unicode MS" w:hAnsi="Arial" w:cs="Arial"/>
          <w:sz w:val="22"/>
          <w:szCs w:val="22"/>
          <w:lang w:eastAsia="pl-PL"/>
        </w:rPr>
        <w:t xml:space="preserve">ysponuje osobami zdolnymi do wykonania Zamówienia, w tym, co najmniej jedna osoba posiada uprawnienia budowlane do projektowania bez ograniczeń specjalności instalacyjnej w zakresie sieci, instalacji i urządzeń elektrycznych i elektroenergetycznych wraz z ważnym członkostwem we właściwej Okręgowej Izbie Inżynierów </w:t>
      </w:r>
      <w:r w:rsidR="00DC079F">
        <w:rPr>
          <w:rFonts w:ascii="Arial" w:eastAsia="Arial Unicode MS" w:hAnsi="Arial" w:cs="Arial"/>
          <w:sz w:val="22"/>
          <w:szCs w:val="22"/>
          <w:lang w:eastAsia="pl-PL"/>
        </w:rPr>
        <w:t>B</w:t>
      </w:r>
      <w:r w:rsidRPr="004236C9">
        <w:rPr>
          <w:rFonts w:ascii="Arial" w:eastAsia="Arial Unicode MS" w:hAnsi="Arial" w:cs="Arial"/>
          <w:sz w:val="22"/>
          <w:szCs w:val="22"/>
          <w:lang w:eastAsia="pl-PL"/>
        </w:rPr>
        <w:t>udownictwa</w:t>
      </w:r>
      <w:r>
        <w:rPr>
          <w:rFonts w:ascii="Arial" w:eastAsia="Arial Unicode MS" w:hAnsi="Arial" w:cs="Arial"/>
          <w:sz w:val="22"/>
          <w:szCs w:val="22"/>
          <w:lang w:eastAsia="pl-PL"/>
        </w:rPr>
        <w:t>;</w:t>
      </w:r>
    </w:p>
    <w:p w14:paraId="2DB84D64" w14:textId="13982D5C" w:rsidR="00023676" w:rsidRPr="005C7D97" w:rsidRDefault="005C7D97" w:rsidP="00BA7199">
      <w:pPr>
        <w:pStyle w:val="Akapitzlist"/>
        <w:numPr>
          <w:ilvl w:val="0"/>
          <w:numId w:val="45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r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w okresie ostatnich 5 lat przed upływem terminu składania ofert, a jeżeli okres prowadzenia działalności jest krótszy - w tym okresie, wykonał co najmniej 2 roboty odpowiadające swym rodzajem robotom, stanowiącym przedmiot Zamówienia tj. </w:t>
      </w:r>
      <w:r w:rsidR="00942E9A" w:rsidRPr="00942E9A">
        <w:rPr>
          <w:rFonts w:ascii="Arial" w:eastAsia="Arial Unicode MS" w:hAnsi="Arial" w:cs="Arial"/>
          <w:sz w:val="22"/>
          <w:szCs w:val="22"/>
          <w:lang w:eastAsia="pl-PL"/>
        </w:rPr>
        <w:t>budowa, rozbudowa, modernizacja ur</w:t>
      </w:r>
      <w:r w:rsidR="001C2A64">
        <w:rPr>
          <w:rFonts w:ascii="Arial" w:eastAsia="Arial Unicode MS" w:hAnsi="Arial" w:cs="Arial"/>
          <w:sz w:val="22"/>
          <w:szCs w:val="22"/>
          <w:lang w:eastAsia="pl-PL"/>
        </w:rPr>
        <w:t>zą</w:t>
      </w:r>
      <w:r w:rsidR="00942E9A" w:rsidRPr="00942E9A">
        <w:rPr>
          <w:rFonts w:ascii="Arial" w:eastAsia="Arial Unicode MS" w:hAnsi="Arial" w:cs="Arial"/>
          <w:sz w:val="22"/>
          <w:szCs w:val="22"/>
          <w:lang w:eastAsia="pl-PL"/>
        </w:rPr>
        <w:t xml:space="preserve">dzeń </w:t>
      </w:r>
      <w:proofErr w:type="spellStart"/>
      <w:r w:rsidR="00942E9A" w:rsidRPr="00942E9A">
        <w:rPr>
          <w:rFonts w:ascii="Arial" w:eastAsia="Arial Unicode MS" w:hAnsi="Arial" w:cs="Arial"/>
          <w:sz w:val="22"/>
          <w:szCs w:val="22"/>
          <w:lang w:eastAsia="pl-PL"/>
        </w:rPr>
        <w:t>srk</w:t>
      </w:r>
      <w:proofErr w:type="spellEnd"/>
      <w:r w:rsidR="00942E9A">
        <w:rPr>
          <w:rFonts w:ascii="Arial" w:eastAsia="Arial Unicode MS" w:hAnsi="Arial" w:cs="Arial"/>
          <w:sz w:val="22"/>
          <w:szCs w:val="22"/>
          <w:lang w:eastAsia="pl-PL"/>
        </w:rPr>
        <w:t xml:space="preserve"> </w:t>
      </w:r>
      <w:r w:rsidR="00264A0C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do</w:t>
      </w:r>
      <w:r w:rsidRPr="003D793C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łącznej wartości nie niższej niż </w:t>
      </w:r>
      <w:r w:rsidR="00264A0C">
        <w:rPr>
          <w:rFonts w:ascii="Arial" w:eastAsia="Arial Unicode MS" w:hAnsi="Arial" w:cs="Arial"/>
          <w:sz w:val="22"/>
          <w:szCs w:val="22"/>
          <w:lang w:eastAsia="pl-PL"/>
        </w:rPr>
        <w:t>15 000</w:t>
      </w:r>
      <w:r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 000,00 zł netto</w:t>
      </w:r>
      <w:r w:rsidR="00BA7199" w:rsidRPr="005C7D9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27DC6C7" w14:textId="77777777" w:rsidR="00023676" w:rsidRPr="000874DB" w:rsidRDefault="00023676" w:rsidP="00023676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874DB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7E3F84C6" w14:textId="77777777" w:rsidR="00023676" w:rsidRPr="0002554B" w:rsidRDefault="00023676" w:rsidP="00023676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874DB">
        <w:rPr>
          <w:rFonts w:ascii="Arial" w:hAnsi="Arial" w:cs="Arial"/>
          <w:sz w:val="22"/>
          <w:szCs w:val="22"/>
        </w:rPr>
        <w:t xml:space="preserve">Na potwierdzenie spełnienia warunków udziału w postępowaniu zakupowym zgodnie                 </w:t>
      </w:r>
      <w:r w:rsidRPr="0002554B">
        <w:rPr>
          <w:rFonts w:ascii="Arial" w:hAnsi="Arial" w:cs="Arial"/>
          <w:sz w:val="22"/>
          <w:szCs w:val="22"/>
        </w:rPr>
        <w:t xml:space="preserve">z ust. 2 Wykonawcy zobowiązani są złożyć wraz z ofertą: </w:t>
      </w:r>
    </w:p>
    <w:p w14:paraId="12C952C6" w14:textId="6526C87E" w:rsidR="00354C24" w:rsidRPr="00152CCA" w:rsidRDefault="008A1F20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BA7199">
        <w:rPr>
          <w:rFonts w:ascii="Arial" w:eastAsia="Arial Unicode MS" w:hAnsi="Arial" w:cs="Arial"/>
          <w:sz w:val="22"/>
          <w:szCs w:val="22"/>
          <w:lang w:eastAsia="pl-PL"/>
        </w:rPr>
        <w:t xml:space="preserve">uprawnienia budowlane do kierowania robotami budowlanymi w specjalności inżynieryjnej kolejowej w zakresie sterowania ruchem kolejowym wraz z ważnym członkostwem </w:t>
      </w:r>
      <w:r w:rsidRPr="00BA7199">
        <w:rPr>
          <w:rFonts w:ascii="Arial" w:hAnsi="Arial" w:cs="Arial"/>
          <w:sz w:val="22"/>
          <w:szCs w:val="22"/>
        </w:rPr>
        <w:t xml:space="preserve">we właściwej Okręgowej Izbie Inżynierów </w:t>
      </w:r>
      <w:r w:rsidR="00E552C1">
        <w:rPr>
          <w:rFonts w:ascii="Arial" w:hAnsi="Arial" w:cs="Arial"/>
          <w:sz w:val="22"/>
          <w:szCs w:val="22"/>
        </w:rPr>
        <w:t>B</w:t>
      </w:r>
      <w:r w:rsidRPr="00BA7199">
        <w:rPr>
          <w:rFonts w:ascii="Arial" w:hAnsi="Arial" w:cs="Arial"/>
          <w:sz w:val="22"/>
          <w:szCs w:val="22"/>
        </w:rPr>
        <w:t>udownictwa</w:t>
      </w:r>
      <w:r>
        <w:rPr>
          <w:rFonts w:ascii="Arial" w:hAnsi="Arial" w:cs="Arial"/>
          <w:sz w:val="22"/>
          <w:szCs w:val="22"/>
        </w:rPr>
        <w:t xml:space="preserve"> </w:t>
      </w:r>
      <w:r w:rsidRPr="00152CCA">
        <w:rPr>
          <w:rFonts w:ascii="Arial" w:hAnsi="Arial" w:cs="Arial"/>
          <w:sz w:val="22"/>
          <w:szCs w:val="22"/>
        </w:rPr>
        <w:t>(1 osoba)</w:t>
      </w:r>
      <w:r w:rsidR="0013528C" w:rsidRPr="00152CCA">
        <w:rPr>
          <w:rFonts w:ascii="Arial" w:eastAsia="Arial Unicode MS" w:hAnsi="Arial" w:cs="Arial"/>
          <w:sz w:val="22"/>
          <w:szCs w:val="22"/>
          <w:lang w:eastAsia="pl-PL"/>
        </w:rPr>
        <w:t>;</w:t>
      </w:r>
    </w:p>
    <w:p w14:paraId="507942F5" w14:textId="7384451F" w:rsidR="00354C24" w:rsidRDefault="008A1F20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BA7199">
        <w:rPr>
          <w:rFonts w:ascii="Arial" w:eastAsia="Arial Unicode MS" w:hAnsi="Arial" w:cs="Arial"/>
          <w:sz w:val="22"/>
          <w:szCs w:val="22"/>
          <w:lang w:eastAsia="pl-PL"/>
        </w:rPr>
        <w:t xml:space="preserve">uprawnienia budowlane do projektowania bez ograniczeń w specjalności inżynieryjnej kolejowej w zakresie sterowania ruchem kolejowym z ważnym członkostwem </w:t>
      </w:r>
      <w:r w:rsidRPr="00BA7199">
        <w:rPr>
          <w:rFonts w:ascii="Arial" w:hAnsi="Arial" w:cs="Arial"/>
          <w:sz w:val="22"/>
          <w:szCs w:val="22"/>
        </w:rPr>
        <w:t xml:space="preserve">we właściwej Okręgowej Izbie Inżynierów </w:t>
      </w:r>
      <w:r w:rsidR="005F4767">
        <w:rPr>
          <w:rFonts w:ascii="Arial" w:hAnsi="Arial" w:cs="Arial"/>
          <w:sz w:val="22"/>
          <w:szCs w:val="22"/>
        </w:rPr>
        <w:t>B</w:t>
      </w:r>
      <w:r w:rsidRPr="00BA7199">
        <w:rPr>
          <w:rFonts w:ascii="Arial" w:hAnsi="Arial" w:cs="Arial"/>
          <w:sz w:val="22"/>
          <w:szCs w:val="22"/>
        </w:rPr>
        <w:t>udownictwa</w:t>
      </w:r>
      <w:r w:rsidRPr="00152CCA">
        <w:rPr>
          <w:rFonts w:ascii="Arial" w:hAnsi="Arial" w:cs="Arial"/>
          <w:sz w:val="22"/>
          <w:szCs w:val="22"/>
        </w:rPr>
        <w:t xml:space="preserve"> </w:t>
      </w:r>
      <w:r w:rsidR="006B12BE" w:rsidRPr="00152CCA">
        <w:rPr>
          <w:rFonts w:ascii="Arial" w:hAnsi="Arial" w:cs="Arial"/>
          <w:sz w:val="22"/>
          <w:szCs w:val="22"/>
        </w:rPr>
        <w:t>(1 osoba)</w:t>
      </w:r>
      <w:r w:rsidR="00850921" w:rsidRPr="00152CCA">
        <w:rPr>
          <w:rFonts w:ascii="Arial" w:eastAsia="Arial Unicode MS" w:hAnsi="Arial" w:cs="Arial"/>
          <w:sz w:val="22"/>
          <w:szCs w:val="22"/>
          <w:lang w:eastAsia="pl-PL"/>
        </w:rPr>
        <w:t>;</w:t>
      </w:r>
      <w:r w:rsidR="00354C24" w:rsidRPr="00152CCA">
        <w:rPr>
          <w:rFonts w:ascii="Arial" w:eastAsia="Arial Unicode MS" w:hAnsi="Arial" w:cs="Arial"/>
          <w:sz w:val="22"/>
          <w:szCs w:val="22"/>
          <w:lang w:eastAsia="pl-PL"/>
        </w:rPr>
        <w:t xml:space="preserve"> </w:t>
      </w:r>
    </w:p>
    <w:p w14:paraId="3B9F2372" w14:textId="73D121AA" w:rsidR="007C73B4" w:rsidRPr="00D24DD2" w:rsidRDefault="003B73BF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bookmarkStart w:id="5" w:name="_Hlk207014532"/>
      <w:r w:rsidRPr="00D24DD2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uprawnienia budowlane do projektowania bez ograniczeń  w specjalności instalacyjnej w zakresie sieci, instalacji i urządzeń telekomunikacyjnych wraz z ważnym członkostwem we właściwej Okręgowej Izbie Inżynierów Budownictwa (1 osoba</w:t>
      </w:r>
      <w:bookmarkEnd w:id="5"/>
      <w:r w:rsidR="007C73B4" w:rsidRPr="00D24DD2">
        <w:rPr>
          <w:rFonts w:ascii="Arial" w:hAnsi="Arial" w:cs="Arial"/>
          <w:color w:val="000000" w:themeColor="text1"/>
          <w:sz w:val="22"/>
          <w:szCs w:val="22"/>
        </w:rPr>
        <w:t>)</w:t>
      </w:r>
      <w:r w:rsidR="007C73B4" w:rsidRPr="00D24DD2"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  <w:t>;</w:t>
      </w:r>
    </w:p>
    <w:p w14:paraId="48EAE43F" w14:textId="284F5578" w:rsidR="00354C24" w:rsidRDefault="008A1F20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BA7199">
        <w:rPr>
          <w:rFonts w:ascii="Arial" w:eastAsia="Arial Unicode MS" w:hAnsi="Arial" w:cs="Arial"/>
          <w:sz w:val="22"/>
          <w:szCs w:val="22"/>
          <w:lang w:eastAsia="pl-PL"/>
        </w:rPr>
        <w:t xml:space="preserve">uprawnienia do prowadzenia robót w czynnych urządzeniach </w:t>
      </w:r>
      <w:proofErr w:type="spellStart"/>
      <w:r w:rsidRPr="00BA7199">
        <w:rPr>
          <w:rFonts w:ascii="Arial" w:eastAsia="Arial Unicode MS" w:hAnsi="Arial" w:cs="Arial"/>
          <w:sz w:val="22"/>
          <w:szCs w:val="22"/>
          <w:lang w:eastAsia="pl-PL"/>
        </w:rPr>
        <w:t>srk</w:t>
      </w:r>
      <w:proofErr w:type="spellEnd"/>
      <w:r w:rsidRPr="00152CCA">
        <w:rPr>
          <w:rFonts w:ascii="Arial" w:hAnsi="Arial" w:cs="Arial"/>
          <w:sz w:val="22"/>
          <w:szCs w:val="22"/>
        </w:rPr>
        <w:t xml:space="preserve"> </w:t>
      </w:r>
      <w:r w:rsidR="006B12BE" w:rsidRPr="00152CCA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2</w:t>
      </w:r>
      <w:r w:rsidR="006B12BE" w:rsidRPr="00152CCA">
        <w:rPr>
          <w:rFonts w:ascii="Arial" w:hAnsi="Arial" w:cs="Arial"/>
          <w:sz w:val="22"/>
          <w:szCs w:val="22"/>
        </w:rPr>
        <w:t xml:space="preserve"> osob</w:t>
      </w:r>
      <w:r>
        <w:rPr>
          <w:rFonts w:ascii="Arial" w:hAnsi="Arial" w:cs="Arial"/>
          <w:sz w:val="22"/>
          <w:szCs w:val="22"/>
        </w:rPr>
        <w:t>y</w:t>
      </w:r>
      <w:r w:rsidR="006B12BE" w:rsidRPr="00152CCA">
        <w:rPr>
          <w:rFonts w:ascii="Arial" w:hAnsi="Arial" w:cs="Arial"/>
          <w:sz w:val="22"/>
          <w:szCs w:val="22"/>
        </w:rPr>
        <w:t>)</w:t>
      </w:r>
      <w:r w:rsidR="006B12BE" w:rsidRPr="00152CCA">
        <w:rPr>
          <w:rFonts w:ascii="Arial" w:eastAsia="Arial Unicode MS" w:hAnsi="Arial" w:cs="Arial"/>
          <w:sz w:val="22"/>
          <w:szCs w:val="22"/>
          <w:lang w:eastAsia="pl-PL"/>
        </w:rPr>
        <w:t xml:space="preserve">; </w:t>
      </w:r>
      <w:r w:rsidR="00354C24" w:rsidRPr="00152CCA">
        <w:rPr>
          <w:rFonts w:ascii="Arial" w:eastAsia="Arial Unicode MS" w:hAnsi="Arial" w:cs="Arial"/>
          <w:sz w:val="22"/>
          <w:szCs w:val="22"/>
          <w:lang w:eastAsia="pl-PL"/>
        </w:rPr>
        <w:t xml:space="preserve"> </w:t>
      </w:r>
    </w:p>
    <w:p w14:paraId="78A933D3" w14:textId="1A056C79" w:rsidR="006A6E14" w:rsidRDefault="00FD06E5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6A6E14">
        <w:rPr>
          <w:rFonts w:ascii="Arial" w:eastAsia="Arial Unicode MS" w:hAnsi="Arial" w:cs="Arial"/>
          <w:sz w:val="22"/>
          <w:szCs w:val="22"/>
          <w:lang w:eastAsia="pl-PL"/>
        </w:rPr>
        <w:t>uprawnienia budowlane do kierowania robotami budowlanymi bez ograniczeń w specjalności instalacyjnej w zakresie sieci, instalacji i urządzeń elektrycznych i elektroenergetycznych wraz z ważnym członkostwem we właściwej Okręgowej Izbie Inżynierów budownictwa</w:t>
      </w:r>
      <w:r w:rsidR="00493F5E">
        <w:rPr>
          <w:rFonts w:ascii="Arial" w:eastAsia="Arial Unicode MS" w:hAnsi="Arial" w:cs="Arial"/>
          <w:sz w:val="22"/>
          <w:szCs w:val="22"/>
          <w:lang w:eastAsia="pl-PL"/>
        </w:rPr>
        <w:t xml:space="preserve"> (1osoba);</w:t>
      </w:r>
    </w:p>
    <w:p w14:paraId="4ED459F5" w14:textId="10DA37ED" w:rsidR="00FD06E5" w:rsidRPr="00152CCA" w:rsidRDefault="00FD06E5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4236C9">
        <w:rPr>
          <w:rFonts w:ascii="Arial" w:eastAsia="Arial Unicode MS" w:hAnsi="Arial" w:cs="Arial"/>
          <w:sz w:val="22"/>
          <w:szCs w:val="22"/>
          <w:lang w:eastAsia="pl-PL"/>
        </w:rPr>
        <w:lastRenderedPageBreak/>
        <w:t xml:space="preserve">uprawnienia budowlane do projektowania bez ograniczeń </w:t>
      </w:r>
      <w:r w:rsidR="007D382E">
        <w:rPr>
          <w:rFonts w:ascii="Arial" w:eastAsia="Arial Unicode MS" w:hAnsi="Arial" w:cs="Arial"/>
          <w:sz w:val="22"/>
          <w:szCs w:val="22"/>
          <w:lang w:eastAsia="pl-PL"/>
        </w:rPr>
        <w:t xml:space="preserve">w </w:t>
      </w:r>
      <w:r w:rsidRPr="004236C9">
        <w:rPr>
          <w:rFonts w:ascii="Arial" w:eastAsia="Arial Unicode MS" w:hAnsi="Arial" w:cs="Arial"/>
          <w:sz w:val="22"/>
          <w:szCs w:val="22"/>
          <w:lang w:eastAsia="pl-PL"/>
        </w:rPr>
        <w:t xml:space="preserve">specjalności instalacyjnej w zakresie sieci, instalacji i urządzeń elektrycznych i elektroenergetycznych wraz z ważnym członkostwem we właściwej Okręgowej Izbie Inżynierów </w:t>
      </w:r>
      <w:r w:rsidR="007D382E">
        <w:rPr>
          <w:rFonts w:ascii="Arial" w:eastAsia="Arial Unicode MS" w:hAnsi="Arial" w:cs="Arial"/>
          <w:sz w:val="22"/>
          <w:szCs w:val="22"/>
          <w:lang w:eastAsia="pl-PL"/>
        </w:rPr>
        <w:t>B</w:t>
      </w:r>
      <w:r w:rsidRPr="004236C9">
        <w:rPr>
          <w:rFonts w:ascii="Arial" w:eastAsia="Arial Unicode MS" w:hAnsi="Arial" w:cs="Arial"/>
          <w:sz w:val="22"/>
          <w:szCs w:val="22"/>
          <w:lang w:eastAsia="pl-PL"/>
        </w:rPr>
        <w:t>udownictwa</w:t>
      </w:r>
    </w:p>
    <w:p w14:paraId="7E3750E5" w14:textId="68487FA0" w:rsidR="000A3D97" w:rsidRPr="00EE52D7" w:rsidRDefault="00023676" w:rsidP="008A1F20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color w:val="000000" w:themeColor="text1"/>
          <w:sz w:val="22"/>
          <w:szCs w:val="22"/>
          <w:lang w:eastAsia="pl-PL"/>
        </w:rPr>
      </w:pPr>
      <w:r w:rsidRPr="00EE52D7">
        <w:rPr>
          <w:rFonts w:ascii="Arial" w:hAnsi="Arial" w:cs="Arial"/>
          <w:color w:val="000000" w:themeColor="text1"/>
          <w:sz w:val="22"/>
          <w:szCs w:val="22"/>
        </w:rPr>
        <w:t xml:space="preserve">wykaz </w:t>
      </w:r>
      <w:r w:rsidR="000A3D97" w:rsidRPr="00EE52D7">
        <w:rPr>
          <w:rFonts w:ascii="Arial" w:hAnsi="Arial" w:cs="Arial"/>
          <w:color w:val="000000" w:themeColor="text1"/>
          <w:sz w:val="22"/>
          <w:szCs w:val="22"/>
        </w:rPr>
        <w:t>robót</w:t>
      </w:r>
      <w:r w:rsidRPr="00EE52D7">
        <w:rPr>
          <w:rFonts w:ascii="Arial" w:hAnsi="Arial" w:cs="Arial"/>
          <w:color w:val="000000" w:themeColor="text1"/>
          <w:sz w:val="22"/>
          <w:szCs w:val="22"/>
        </w:rPr>
        <w:t xml:space="preserve"> wykonanych </w:t>
      </w:r>
      <w:r w:rsidR="006E1591">
        <w:rPr>
          <w:rFonts w:ascii="Arial" w:hAnsi="Arial" w:cs="Arial"/>
          <w:color w:val="000000" w:themeColor="text1"/>
          <w:sz w:val="22"/>
          <w:szCs w:val="22"/>
        </w:rPr>
        <w:t xml:space="preserve">potwierdzający, że Wykonawca </w:t>
      </w:r>
      <w:r w:rsidRPr="00EE52D7">
        <w:rPr>
          <w:rFonts w:ascii="Arial" w:hAnsi="Arial" w:cs="Arial"/>
          <w:color w:val="000000" w:themeColor="text1"/>
          <w:sz w:val="22"/>
          <w:szCs w:val="22"/>
        </w:rPr>
        <w:t xml:space="preserve">w okresie ostatnich </w:t>
      </w:r>
      <w:r w:rsidR="000A3D97" w:rsidRPr="00EE52D7">
        <w:rPr>
          <w:rFonts w:ascii="Arial" w:hAnsi="Arial" w:cs="Arial"/>
          <w:color w:val="000000" w:themeColor="text1"/>
          <w:sz w:val="22"/>
          <w:szCs w:val="22"/>
        </w:rPr>
        <w:t>5</w:t>
      </w:r>
      <w:r w:rsidRPr="00EE52D7">
        <w:rPr>
          <w:rFonts w:ascii="Arial" w:hAnsi="Arial" w:cs="Arial"/>
          <w:color w:val="000000" w:themeColor="text1"/>
          <w:sz w:val="22"/>
          <w:szCs w:val="22"/>
        </w:rPr>
        <w:t xml:space="preserve"> lat przed upływem składania ofert</w:t>
      </w:r>
      <w:r w:rsidR="006E1591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EE52D7">
        <w:rPr>
          <w:rFonts w:ascii="Arial" w:hAnsi="Arial" w:cs="Arial"/>
          <w:color w:val="000000" w:themeColor="text1"/>
          <w:sz w:val="22"/>
          <w:szCs w:val="22"/>
        </w:rPr>
        <w:t xml:space="preserve">a jeżeli okres prowadzenia działalności jest krótszy - </w:t>
      </w:r>
      <w:r w:rsidR="0013670C"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w tym okresie, wykonał co najmniej 2 roboty odpowiadające swym rodzajem robotom, stanowiącym przedmiot Zamówienia tj. </w:t>
      </w:r>
      <w:r w:rsidR="001C2A64" w:rsidRPr="00942E9A">
        <w:rPr>
          <w:rFonts w:ascii="Arial" w:eastAsia="Arial Unicode MS" w:hAnsi="Arial" w:cs="Arial"/>
          <w:sz w:val="22"/>
          <w:szCs w:val="22"/>
          <w:lang w:eastAsia="pl-PL"/>
        </w:rPr>
        <w:t>budowa, rozbudowa, modernizacja ur</w:t>
      </w:r>
      <w:r w:rsidR="001C2A64">
        <w:rPr>
          <w:rFonts w:ascii="Arial" w:eastAsia="Arial Unicode MS" w:hAnsi="Arial" w:cs="Arial"/>
          <w:sz w:val="22"/>
          <w:szCs w:val="22"/>
          <w:lang w:eastAsia="pl-PL"/>
        </w:rPr>
        <w:t>zą</w:t>
      </w:r>
      <w:r w:rsidR="001C2A64" w:rsidRPr="00942E9A">
        <w:rPr>
          <w:rFonts w:ascii="Arial" w:eastAsia="Arial Unicode MS" w:hAnsi="Arial" w:cs="Arial"/>
          <w:sz w:val="22"/>
          <w:szCs w:val="22"/>
          <w:lang w:eastAsia="pl-PL"/>
        </w:rPr>
        <w:t xml:space="preserve">dzeń </w:t>
      </w:r>
      <w:proofErr w:type="spellStart"/>
      <w:r w:rsidR="001C2A64" w:rsidRPr="00942E9A">
        <w:rPr>
          <w:rFonts w:ascii="Arial" w:eastAsia="Arial Unicode MS" w:hAnsi="Arial" w:cs="Arial"/>
          <w:sz w:val="22"/>
          <w:szCs w:val="22"/>
          <w:lang w:eastAsia="pl-PL"/>
        </w:rPr>
        <w:t>srk</w:t>
      </w:r>
      <w:proofErr w:type="spellEnd"/>
      <w:r w:rsidR="0013670C"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 </w:t>
      </w:r>
      <w:r w:rsidR="006E1591">
        <w:rPr>
          <w:rFonts w:ascii="Arial" w:eastAsia="Arial Unicode MS" w:hAnsi="Arial" w:cs="Arial"/>
          <w:sz w:val="22"/>
          <w:szCs w:val="22"/>
          <w:lang w:eastAsia="pl-PL"/>
        </w:rPr>
        <w:t xml:space="preserve">do </w:t>
      </w:r>
      <w:r w:rsidR="0013670C"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łącznej wartości nie niższej niż </w:t>
      </w:r>
      <w:r w:rsidR="006E1591">
        <w:rPr>
          <w:rFonts w:ascii="Arial" w:eastAsia="Arial Unicode MS" w:hAnsi="Arial" w:cs="Arial"/>
          <w:sz w:val="22"/>
          <w:szCs w:val="22"/>
          <w:lang w:eastAsia="pl-PL"/>
        </w:rPr>
        <w:t>15 000</w:t>
      </w:r>
      <w:r w:rsidR="0013670C" w:rsidRPr="005C7D97">
        <w:rPr>
          <w:rFonts w:ascii="Arial" w:eastAsia="Arial Unicode MS" w:hAnsi="Arial" w:cs="Arial"/>
          <w:sz w:val="22"/>
          <w:szCs w:val="22"/>
          <w:lang w:eastAsia="pl-PL"/>
        </w:rPr>
        <w:t xml:space="preserve"> 000,00 zł netto</w:t>
      </w:r>
      <w:r w:rsidR="008A1F20" w:rsidRPr="00EE52D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1FE726C" w14:textId="31E01FF9" w:rsidR="00023676" w:rsidRPr="000A3D97" w:rsidRDefault="00023676" w:rsidP="0013528C">
      <w:pPr>
        <w:pStyle w:val="Akapitzlist"/>
        <w:numPr>
          <w:ilvl w:val="0"/>
          <w:numId w:val="46"/>
        </w:numPr>
        <w:spacing w:line="360" w:lineRule="auto"/>
        <w:rPr>
          <w:rFonts w:ascii="Arial" w:eastAsia="Arial Unicode MS" w:hAnsi="Arial" w:cs="Arial"/>
          <w:sz w:val="22"/>
          <w:szCs w:val="22"/>
          <w:lang w:eastAsia="pl-PL"/>
        </w:rPr>
      </w:pPr>
      <w:r w:rsidRPr="000A3D97">
        <w:rPr>
          <w:rFonts w:ascii="Arial" w:hAnsi="Arial" w:cs="Arial"/>
          <w:sz w:val="22"/>
          <w:szCs w:val="22"/>
        </w:rPr>
        <w:t xml:space="preserve">dokumenty potwierdzające, że usługi wykazane w wykazie przez Wykonawcę zostały wykonane należycie (referencje bądź inne dokumenty, przy czym faktura nie jest dokumentem potwierdzającym, że usługi zostały wykonane należycie); jeżeli                    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stanowiącym </w:t>
      </w:r>
      <w:r w:rsidRPr="000A3D97">
        <w:rPr>
          <w:rFonts w:ascii="Arial" w:hAnsi="Arial" w:cs="Arial"/>
          <w:b/>
          <w:sz w:val="22"/>
          <w:szCs w:val="22"/>
        </w:rPr>
        <w:t>Załącznik nr 6</w:t>
      </w:r>
      <w:r w:rsidRPr="000A3D97">
        <w:rPr>
          <w:rFonts w:ascii="Arial" w:hAnsi="Arial" w:cs="Arial"/>
          <w:sz w:val="22"/>
          <w:szCs w:val="22"/>
        </w:rPr>
        <w:t xml:space="preserve"> do SWZ. </w:t>
      </w:r>
    </w:p>
    <w:p w14:paraId="7680F45C" w14:textId="77777777" w:rsidR="00CE4D1F" w:rsidRPr="00CE4D1F" w:rsidRDefault="00CE4D1F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Na potwierdzenie okoliczności o braku podstaw do odrzucenia oferty, o których mowa                    w ust. 1 pkt 5a, Wykonawcy zobowiązani są złożyć wraz z ofertą:</w:t>
      </w:r>
    </w:p>
    <w:p w14:paraId="1586BF3E" w14:textId="114DD0F2" w:rsidR="00477052" w:rsidRPr="00477052" w:rsidRDefault="00477052">
      <w:pPr>
        <w:numPr>
          <w:ilvl w:val="0"/>
          <w:numId w:val="3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477052">
        <w:rPr>
          <w:rFonts w:ascii="Arial" w:hAnsi="Arial" w:cs="Arial"/>
          <w:sz w:val="22"/>
          <w:szCs w:val="22"/>
        </w:rPr>
        <w:t xml:space="preserve">zaświadczenia właściwego naczelnika urzędu skarbowego potwierdzającego, </w:t>
      </w:r>
      <w:r w:rsidR="00CB0CB8">
        <w:rPr>
          <w:rFonts w:ascii="Arial" w:hAnsi="Arial" w:cs="Arial"/>
          <w:sz w:val="22"/>
          <w:szCs w:val="22"/>
        </w:rPr>
        <w:t xml:space="preserve">                </w:t>
      </w:r>
      <w:r w:rsidRPr="00477052">
        <w:rPr>
          <w:rFonts w:ascii="Arial" w:hAnsi="Arial" w:cs="Arial"/>
          <w:sz w:val="22"/>
          <w:szCs w:val="22"/>
        </w:rPr>
        <w:t xml:space="preserve">że </w:t>
      </w:r>
      <w:r w:rsidR="00CB0CB8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nie zalega z opłacaniem podatków i opłat, wystawionego nie wcześniej niż 3 miesiące przed jego złożeniem, a w przypadku zalegania </w:t>
      </w:r>
      <w:r w:rsidR="008E01F5">
        <w:rPr>
          <w:rFonts w:ascii="Arial" w:hAnsi="Arial" w:cs="Arial"/>
          <w:sz w:val="22"/>
          <w:szCs w:val="22"/>
        </w:rPr>
        <w:t xml:space="preserve">                       </w:t>
      </w:r>
      <w:r w:rsidRPr="00477052">
        <w:rPr>
          <w:rFonts w:ascii="Arial" w:hAnsi="Arial" w:cs="Arial"/>
          <w:sz w:val="22"/>
          <w:szCs w:val="22"/>
        </w:rPr>
        <w:t xml:space="preserve">z opłacaniem podatków lub opłat wraz z zaświadczeniem </w:t>
      </w:r>
      <w:r w:rsidR="0035093D">
        <w:rPr>
          <w:rFonts w:ascii="Arial" w:hAnsi="Arial" w:cs="Arial"/>
          <w:sz w:val="22"/>
          <w:szCs w:val="22"/>
        </w:rPr>
        <w:t>Z</w:t>
      </w:r>
      <w:r w:rsidRPr="00477052">
        <w:rPr>
          <w:rFonts w:ascii="Arial" w:hAnsi="Arial" w:cs="Arial"/>
          <w:sz w:val="22"/>
          <w:szCs w:val="22"/>
        </w:rPr>
        <w:t>amawiający żąda złożenia dokumentów potwierdzających, że odpowiednio przed upływem terminu składania wniosków</w:t>
      </w:r>
      <w:r w:rsidR="008E01F5">
        <w:rPr>
          <w:rFonts w:ascii="Arial" w:hAnsi="Arial" w:cs="Arial"/>
          <w:sz w:val="22"/>
          <w:szCs w:val="22"/>
        </w:rPr>
        <w:t xml:space="preserve"> </w:t>
      </w:r>
      <w:r w:rsidRPr="00477052">
        <w:rPr>
          <w:rFonts w:ascii="Arial" w:hAnsi="Arial" w:cs="Arial"/>
          <w:sz w:val="22"/>
          <w:szCs w:val="22"/>
        </w:rPr>
        <w:t xml:space="preserve">o dopuszczenie do udziału w postępowaniu albo przed upływem terminu składania ofert </w:t>
      </w:r>
      <w:r w:rsidR="0035093D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dokonał płatności należnych podatków lub opłat wraz </w:t>
      </w:r>
      <w:r w:rsidR="00AA1A0B">
        <w:rPr>
          <w:rFonts w:ascii="Arial" w:hAnsi="Arial" w:cs="Arial"/>
          <w:sz w:val="22"/>
          <w:szCs w:val="22"/>
        </w:rPr>
        <w:t xml:space="preserve">               </w:t>
      </w:r>
      <w:r w:rsidRPr="00477052">
        <w:rPr>
          <w:rFonts w:ascii="Arial" w:hAnsi="Arial" w:cs="Arial"/>
          <w:sz w:val="22"/>
          <w:szCs w:val="22"/>
        </w:rPr>
        <w:t>z odsetkami lub grzywnami lub zawarł wiążące porozumienie w sprawie spłat tych należności;</w:t>
      </w:r>
    </w:p>
    <w:p w14:paraId="55BD7E4E" w14:textId="32369059" w:rsidR="00477052" w:rsidRDefault="00477052">
      <w:pPr>
        <w:numPr>
          <w:ilvl w:val="0"/>
          <w:numId w:val="3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77052">
        <w:rPr>
          <w:rFonts w:ascii="Arial" w:hAnsi="Arial" w:cs="Arial"/>
          <w:sz w:val="22"/>
          <w:szCs w:val="22"/>
        </w:rPr>
        <w:t xml:space="preserve">zaświadczenia albo innego dokumentu właściwej terenowej jednostki organizacyjnej Zakładu Ubezpieczeń Społecznych lub właściwego oddziału regionalnego lub właściwej placówki terenowej Kasy Rolniczego Ubezpieczenia Społecznego potwierdzającego, że </w:t>
      </w:r>
      <w:r w:rsidR="005E611C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</w:t>
      </w:r>
      <w:r w:rsidR="0035093D">
        <w:rPr>
          <w:rFonts w:ascii="Arial" w:hAnsi="Arial" w:cs="Arial"/>
          <w:sz w:val="22"/>
          <w:szCs w:val="22"/>
        </w:rPr>
        <w:t>Z</w:t>
      </w:r>
      <w:r w:rsidRPr="00477052">
        <w:rPr>
          <w:rFonts w:ascii="Arial" w:hAnsi="Arial" w:cs="Arial"/>
          <w:sz w:val="22"/>
          <w:szCs w:val="22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35093D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dokonał płatności należnych </w:t>
      </w:r>
      <w:r w:rsidRPr="00477052">
        <w:rPr>
          <w:rFonts w:ascii="Arial" w:hAnsi="Arial" w:cs="Arial"/>
          <w:sz w:val="22"/>
          <w:szCs w:val="22"/>
        </w:rPr>
        <w:lastRenderedPageBreak/>
        <w:t>składek na ubezpieczenia społeczne lub zdrowotne wraz odsetkami lub grzywnami lub zawarł wiążące porozumienie w sprawie spłat tych należności</w:t>
      </w:r>
      <w:r w:rsidR="00CE4D1F">
        <w:rPr>
          <w:rFonts w:ascii="Arial" w:hAnsi="Arial" w:cs="Arial"/>
          <w:sz w:val="22"/>
          <w:szCs w:val="22"/>
        </w:rPr>
        <w:t>,</w:t>
      </w:r>
    </w:p>
    <w:p w14:paraId="724C8530" w14:textId="2CF5021E" w:rsidR="00CE4D1F" w:rsidRDefault="00CE4D1F">
      <w:pPr>
        <w:numPr>
          <w:ilvl w:val="0"/>
          <w:numId w:val="3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CE4D1F">
        <w:rPr>
          <w:rFonts w:ascii="Arial" w:hAnsi="Arial" w:cs="Arial"/>
          <w:b/>
          <w:sz w:val="22"/>
          <w:szCs w:val="22"/>
        </w:rPr>
        <w:t xml:space="preserve">Załącznik nr 1 </w:t>
      </w:r>
      <w:r w:rsidRPr="00CE4D1F">
        <w:rPr>
          <w:rFonts w:ascii="Arial" w:hAnsi="Arial" w:cs="Arial"/>
          <w:sz w:val="22"/>
          <w:szCs w:val="22"/>
        </w:rPr>
        <w:t>do SWZ).</w:t>
      </w:r>
    </w:p>
    <w:p w14:paraId="750F67A8" w14:textId="69BCB94B" w:rsidR="00DF4C5A" w:rsidRPr="00001462" w:rsidRDefault="00DF4C5A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63AE8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>
        <w:rPr>
          <w:rFonts w:ascii="Arial" w:hAnsi="Arial" w:cs="Arial"/>
          <w:sz w:val="22"/>
          <w:szCs w:val="22"/>
        </w:rPr>
        <w:t xml:space="preserve">4 </w:t>
      </w:r>
      <w:r w:rsidR="00023676">
        <w:rPr>
          <w:rFonts w:ascii="Arial" w:hAnsi="Arial" w:cs="Arial"/>
          <w:sz w:val="22"/>
          <w:szCs w:val="22"/>
        </w:rPr>
        <w:t xml:space="preserve">i 5 </w:t>
      </w:r>
      <w:r w:rsidRPr="00963AE8">
        <w:rPr>
          <w:rFonts w:ascii="Arial" w:hAnsi="Arial" w:cs="Arial"/>
          <w:sz w:val="22"/>
          <w:szCs w:val="22"/>
        </w:rPr>
        <w:t xml:space="preserve">Wykonawcy zobowiązani są złożyć wraz             z </w:t>
      </w:r>
      <w:r w:rsidRPr="00001462">
        <w:rPr>
          <w:rFonts w:ascii="Arial" w:hAnsi="Arial" w:cs="Arial"/>
          <w:sz w:val="22"/>
          <w:szCs w:val="22"/>
        </w:rPr>
        <w:t>ofertą składaną na Platformie Zakupowej następujące dokumenty:</w:t>
      </w:r>
    </w:p>
    <w:p w14:paraId="2568DA70" w14:textId="2F2EFECA" w:rsidR="00D7318F" w:rsidRPr="00D7318F" w:rsidRDefault="00094BE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7318F">
        <w:rPr>
          <w:rFonts w:ascii="Arial" w:hAnsi="Arial" w:cs="Arial"/>
          <w:sz w:val="22"/>
          <w:szCs w:val="22"/>
        </w:rPr>
        <w:t>aktualny odpis</w:t>
      </w:r>
      <w:r w:rsidR="00D7318F" w:rsidRPr="00D7318F">
        <w:rPr>
          <w:rFonts w:ascii="Arial" w:hAnsi="Arial" w:cs="Arial"/>
          <w:sz w:val="22"/>
          <w:szCs w:val="22"/>
        </w:rPr>
        <w:t xml:space="preserve"> lub informacja</w:t>
      </w:r>
      <w:r w:rsidRPr="00D7318F">
        <w:rPr>
          <w:rFonts w:ascii="Arial" w:hAnsi="Arial" w:cs="Arial"/>
          <w:sz w:val="22"/>
          <w:szCs w:val="22"/>
        </w:rPr>
        <w:t xml:space="preserve"> z </w:t>
      </w:r>
      <w:r w:rsidR="00D7318F" w:rsidRPr="00D7318F">
        <w:rPr>
          <w:rFonts w:ascii="Arial" w:hAnsi="Arial" w:cs="Arial"/>
          <w:sz w:val="22"/>
          <w:szCs w:val="22"/>
        </w:rPr>
        <w:t>Krajowego Rejestru Sądowego lub z</w:t>
      </w:r>
      <w:r w:rsidRPr="00D7318F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D7318F">
        <w:rPr>
          <w:rFonts w:ascii="Arial" w:hAnsi="Arial" w:cs="Arial"/>
          <w:sz w:val="22"/>
          <w:szCs w:val="22"/>
        </w:rPr>
        <w:t xml:space="preserve"> lub innego właściwego rejestru</w:t>
      </w:r>
      <w:r w:rsidRPr="00D7318F">
        <w:rPr>
          <w:rFonts w:ascii="Arial" w:hAnsi="Arial" w:cs="Arial"/>
          <w:sz w:val="22"/>
          <w:szCs w:val="22"/>
        </w:rPr>
        <w:t xml:space="preserve">, </w:t>
      </w:r>
      <w:r w:rsidR="00D7318F" w:rsidRPr="00D7318F">
        <w:rPr>
          <w:rFonts w:ascii="Arial" w:hAnsi="Arial" w:cs="Arial"/>
          <w:sz w:val="22"/>
          <w:szCs w:val="22"/>
        </w:rPr>
        <w:t>sporządzonych</w:t>
      </w:r>
      <w:r w:rsidRPr="00D7318F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D7318F">
        <w:rPr>
          <w:rFonts w:ascii="Arial" w:hAnsi="Arial" w:cs="Arial"/>
          <w:sz w:val="22"/>
          <w:szCs w:val="22"/>
        </w:rPr>
        <w:t>iem</w:t>
      </w:r>
      <w:r w:rsidR="00DF4C5A" w:rsidRPr="00D7318F">
        <w:rPr>
          <w:rFonts w:ascii="Arial" w:hAnsi="Arial" w:cs="Arial"/>
          <w:sz w:val="22"/>
          <w:szCs w:val="22"/>
        </w:rPr>
        <w:t>,</w:t>
      </w:r>
      <w:r w:rsidR="00D7318F" w:rsidRPr="00D7318F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>
        <w:rPr>
          <w:rFonts w:ascii="Arial" w:hAnsi="Arial" w:cs="Arial"/>
          <w:sz w:val="22"/>
          <w:szCs w:val="22"/>
        </w:rPr>
        <w:t>a</w:t>
      </w:r>
      <w:r w:rsidR="00D7318F" w:rsidRPr="00D7318F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4DA162A9" w:rsidR="00D7318F" w:rsidRPr="00536DB7" w:rsidRDefault="00EC6479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7318F" w:rsidRPr="00D7318F">
        <w:rPr>
          <w:rFonts w:ascii="Arial" w:hAnsi="Arial" w:cs="Arial"/>
          <w:sz w:val="22"/>
          <w:szCs w:val="22"/>
        </w:rPr>
        <w:t xml:space="preserve">ełnomocnictwo lub inny dokument, w celu potwierdzenia, że osoba działająca </w:t>
      </w:r>
      <w:r w:rsidR="00D7318F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 w:rsidR="00D7318F">
        <w:rPr>
          <w:rFonts w:ascii="Arial" w:hAnsi="Arial" w:cs="Arial"/>
          <w:sz w:val="22"/>
          <w:szCs w:val="22"/>
        </w:rPr>
        <w:t xml:space="preserve">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Postępowaniu, jest umocowana do jego reprezentowania w Postępowaniu zakupowym, jeżeli umocowanie tych osób do składania oświadczeń w imieniu Wykonawcy nie wynika z dokumentów wymienionych w pkt </w:t>
      </w:r>
      <w:r w:rsidR="00D734EF">
        <w:rPr>
          <w:rFonts w:ascii="Arial" w:hAnsi="Arial" w:cs="Arial"/>
          <w:sz w:val="22"/>
          <w:szCs w:val="22"/>
        </w:rPr>
        <w:t>1</w:t>
      </w:r>
      <w:r w:rsidR="00D7318F" w:rsidRPr="00D7318F">
        <w:rPr>
          <w:rFonts w:ascii="Arial" w:hAnsi="Arial" w:cs="Arial"/>
          <w:sz w:val="22"/>
          <w:szCs w:val="22"/>
        </w:rPr>
        <w:t>;</w:t>
      </w:r>
    </w:p>
    <w:p w14:paraId="11F3A987" w14:textId="77777777" w:rsidR="00CE4D1F" w:rsidRDefault="00CE4D1F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7539F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477052">
        <w:rPr>
          <w:rFonts w:ascii="Arial" w:hAnsi="Arial" w:cs="Arial"/>
          <w:b/>
          <w:sz w:val="22"/>
          <w:szCs w:val="22"/>
        </w:rPr>
        <w:t>Załącznik nr 2</w:t>
      </w:r>
      <w:r w:rsidRPr="00477052">
        <w:rPr>
          <w:rFonts w:ascii="Arial" w:hAnsi="Arial" w:cs="Arial"/>
          <w:sz w:val="22"/>
          <w:szCs w:val="22"/>
        </w:rPr>
        <w:t xml:space="preserve"> </w:t>
      </w:r>
      <w:r w:rsidRPr="0067539F">
        <w:rPr>
          <w:rFonts w:ascii="Arial" w:hAnsi="Arial" w:cs="Arial"/>
          <w:sz w:val="22"/>
          <w:szCs w:val="22"/>
        </w:rPr>
        <w:t>do SWZ),</w:t>
      </w:r>
    </w:p>
    <w:p w14:paraId="28E97E68" w14:textId="0D61D675" w:rsidR="00DE01F1" w:rsidRDefault="00CE4D1F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2F3EF0">
        <w:rPr>
          <w:rFonts w:ascii="Arial" w:hAnsi="Arial" w:cs="Arial"/>
          <w:sz w:val="22"/>
          <w:szCs w:val="22"/>
        </w:rPr>
        <w:t xml:space="preserve">świadczenie o niepodleganiu wykluczeniu </w:t>
      </w:r>
      <w:r>
        <w:rPr>
          <w:rFonts w:ascii="Arial" w:hAnsi="Arial" w:cs="Arial"/>
          <w:sz w:val="22"/>
          <w:szCs w:val="22"/>
        </w:rPr>
        <w:t xml:space="preserve">w zakresie, o którym mowa w ust. 1 pkt 6 </w:t>
      </w:r>
      <w:r w:rsidRPr="00477052">
        <w:rPr>
          <w:rFonts w:ascii="Arial" w:hAnsi="Arial" w:cs="Arial"/>
          <w:sz w:val="22"/>
          <w:szCs w:val="22"/>
        </w:rPr>
        <w:t xml:space="preserve">(według wzoru stanowiącego </w:t>
      </w:r>
      <w:r w:rsidRPr="0047705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47705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SWZ),</w:t>
      </w:r>
    </w:p>
    <w:p w14:paraId="29B31FAB" w14:textId="1CF0E2B9" w:rsidR="00345001" w:rsidRPr="00703149" w:rsidRDefault="0041743A" w:rsidP="00345001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83B3A">
        <w:rPr>
          <w:rFonts w:ascii="Arial" w:eastAsia="Arial" w:hAnsi="Arial" w:cs="Arial"/>
          <w:sz w:val="22"/>
          <w:szCs w:val="22"/>
        </w:rPr>
        <w:t xml:space="preserve">oświadczenie o posiadaniu wpisu do rejestru podmiotów wprowadzających produkty, produkty w opakowaniach i gospodarujących odpadami (BDO), wraz z numerem </w:t>
      </w:r>
      <w:r w:rsidRPr="00703149">
        <w:rPr>
          <w:rFonts w:ascii="Arial" w:eastAsia="Arial" w:hAnsi="Arial" w:cs="Arial"/>
          <w:sz w:val="22"/>
          <w:szCs w:val="22"/>
        </w:rPr>
        <w:t>rejestrowym BDO Wykonawcy</w:t>
      </w:r>
      <w:r w:rsidR="0011066B" w:rsidRPr="00703149">
        <w:rPr>
          <w:rFonts w:ascii="Arial" w:hAnsi="Arial" w:cs="Arial"/>
          <w:sz w:val="22"/>
          <w:szCs w:val="22"/>
        </w:rPr>
        <w:t>;</w:t>
      </w:r>
    </w:p>
    <w:p w14:paraId="2ADECAF3" w14:textId="1DBC47A8" w:rsidR="0011066B" w:rsidRPr="00C26E41" w:rsidRDefault="0011066B" w:rsidP="00345001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C26E41">
        <w:rPr>
          <w:rFonts w:ascii="Arial" w:hAnsi="Arial" w:cs="Arial"/>
          <w:sz w:val="22"/>
          <w:szCs w:val="22"/>
        </w:rPr>
        <w:t xml:space="preserve">rozbicie ceny ofertowej </w:t>
      </w:r>
      <w:r w:rsidR="00607FA1">
        <w:rPr>
          <w:rFonts w:ascii="Arial" w:hAnsi="Arial" w:cs="Arial"/>
          <w:sz w:val="22"/>
          <w:szCs w:val="22"/>
        </w:rPr>
        <w:t xml:space="preserve">(RCO) </w:t>
      </w:r>
      <w:r w:rsidRPr="00C26E41">
        <w:rPr>
          <w:rFonts w:ascii="Arial" w:hAnsi="Arial" w:cs="Arial"/>
          <w:sz w:val="22"/>
          <w:szCs w:val="22"/>
        </w:rPr>
        <w:t xml:space="preserve">zgodne z </w:t>
      </w:r>
      <w:r w:rsidRPr="00C26E41">
        <w:rPr>
          <w:rFonts w:ascii="Arial" w:hAnsi="Arial" w:cs="Arial"/>
          <w:b/>
          <w:bCs/>
          <w:sz w:val="22"/>
          <w:szCs w:val="22"/>
        </w:rPr>
        <w:t>Załącznik</w:t>
      </w:r>
      <w:r w:rsidR="00434DCA">
        <w:rPr>
          <w:rFonts w:ascii="Arial" w:hAnsi="Arial" w:cs="Arial"/>
          <w:b/>
          <w:bCs/>
          <w:sz w:val="22"/>
          <w:szCs w:val="22"/>
        </w:rPr>
        <w:t>iem</w:t>
      </w:r>
      <w:r w:rsidRPr="00C26E41">
        <w:rPr>
          <w:rFonts w:ascii="Arial" w:hAnsi="Arial" w:cs="Arial"/>
          <w:b/>
          <w:bCs/>
          <w:sz w:val="22"/>
          <w:szCs w:val="22"/>
        </w:rPr>
        <w:t xml:space="preserve"> nr </w:t>
      </w:r>
      <w:r w:rsidR="00703149" w:rsidRPr="00C26E41">
        <w:rPr>
          <w:rFonts w:ascii="Arial" w:hAnsi="Arial" w:cs="Arial"/>
          <w:b/>
          <w:bCs/>
          <w:sz w:val="22"/>
          <w:szCs w:val="22"/>
        </w:rPr>
        <w:t>3</w:t>
      </w:r>
      <w:r w:rsidR="00A5662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26E41">
        <w:rPr>
          <w:rFonts w:ascii="Arial" w:hAnsi="Arial" w:cs="Arial"/>
          <w:sz w:val="22"/>
          <w:szCs w:val="22"/>
        </w:rPr>
        <w:t>do Umowy.</w:t>
      </w:r>
    </w:p>
    <w:p w14:paraId="238AC00C" w14:textId="5091C90C" w:rsidR="001E69A6" w:rsidRPr="00C26E41" w:rsidRDefault="001E69A6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26E41">
        <w:rPr>
          <w:rFonts w:ascii="Arial" w:hAnsi="Arial" w:cs="Arial"/>
          <w:sz w:val="22"/>
          <w:szCs w:val="22"/>
        </w:rPr>
        <w:t xml:space="preserve">Dodatkowo Zamawiający zaleca zapoznanie się z terenem oraz zakresem prac do wykonania, na którym prace mają być wykonywane, na potwierdzenie, której to wizji Wykonawca załączy do oferty oświadczenie według wzoru stanowiącego </w:t>
      </w:r>
      <w:r w:rsidRPr="00C26E41">
        <w:rPr>
          <w:rFonts w:ascii="Arial" w:hAnsi="Arial" w:cs="Arial"/>
          <w:b/>
          <w:sz w:val="22"/>
          <w:szCs w:val="22"/>
        </w:rPr>
        <w:t xml:space="preserve">Załącznik nr </w:t>
      </w:r>
      <w:r w:rsidR="00DA2FF4" w:rsidRPr="00C26E41">
        <w:rPr>
          <w:rFonts w:ascii="Arial" w:hAnsi="Arial" w:cs="Arial"/>
          <w:b/>
          <w:sz w:val="22"/>
          <w:szCs w:val="22"/>
        </w:rPr>
        <w:t>7</w:t>
      </w:r>
      <w:r w:rsidRPr="00C26E41">
        <w:rPr>
          <w:rFonts w:ascii="Arial" w:hAnsi="Arial" w:cs="Arial"/>
          <w:sz w:val="22"/>
          <w:szCs w:val="22"/>
        </w:rPr>
        <w:t xml:space="preserve"> do SWZ. Termin oględzin uzgodnić bezpośrednio z przedstawicielem PKP PLK S.A. </w:t>
      </w:r>
      <w:r w:rsidRPr="00745B18">
        <w:rPr>
          <w:rFonts w:ascii="Arial" w:hAnsi="Arial" w:cs="Arial"/>
          <w:color w:val="000000" w:themeColor="text1"/>
          <w:sz w:val="22"/>
          <w:szCs w:val="22"/>
        </w:rPr>
        <w:t xml:space="preserve">Zakładu Linii Kolejowych w Opolu tel. </w:t>
      </w:r>
      <w:r w:rsidR="00C26E41" w:rsidRPr="00745B18">
        <w:rPr>
          <w:rFonts w:ascii="Arial" w:hAnsi="Arial" w:cs="Arial"/>
          <w:color w:val="000000" w:themeColor="text1"/>
          <w:sz w:val="22"/>
          <w:szCs w:val="22"/>
        </w:rPr>
        <w:t>77 554 13 85.</w:t>
      </w:r>
      <w:r w:rsidRPr="00745B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26E41">
        <w:rPr>
          <w:rFonts w:ascii="Arial" w:hAnsi="Arial" w:cs="Arial"/>
          <w:sz w:val="22"/>
          <w:szCs w:val="22"/>
        </w:rPr>
        <w:t>Odpowiedzialność za treść uzyskanych informacji i inne skutki wizji lokalnej ponoszą sami Wykonawcy. Brak przedłożenia w/w oświadczenia nie skutkuje odrzuceniem oferty przez Zamawiającego.</w:t>
      </w:r>
    </w:p>
    <w:p w14:paraId="5CC2AD1E" w14:textId="45E2A96E" w:rsidR="00A03FE6" w:rsidRPr="00C61EDF" w:rsidRDefault="00584D40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9C4843">
        <w:rPr>
          <w:rFonts w:ascii="Arial" w:hAnsi="Arial" w:cs="Arial"/>
          <w:sz w:val="22"/>
          <w:szCs w:val="22"/>
        </w:rPr>
        <w:t>3-5</w:t>
      </w:r>
      <w:r w:rsidRPr="00C61EDF">
        <w:rPr>
          <w:rFonts w:ascii="Arial" w:hAnsi="Arial" w:cs="Arial"/>
          <w:sz w:val="22"/>
          <w:szCs w:val="22"/>
        </w:rPr>
        <w:t xml:space="preserve"> Regulaminu.</w:t>
      </w:r>
    </w:p>
    <w:p w14:paraId="45C35ADC" w14:textId="77777777" w:rsidR="005437F0" w:rsidRDefault="00584D40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W przypadku Wykonawców wspólnie ubiegających się o udzielenie Zamówienia, spełnianie warunków udziału w postępowaniu wskazanych w ust. 4 mus</w:t>
      </w:r>
      <w:r w:rsidR="00D62E33">
        <w:rPr>
          <w:rFonts w:ascii="Arial" w:hAnsi="Arial" w:cs="Arial"/>
          <w:sz w:val="22"/>
          <w:szCs w:val="22"/>
        </w:rPr>
        <w:t>i wykazać przynajmniej jeden z W</w:t>
      </w:r>
      <w:r w:rsidRPr="00C61EDF">
        <w:rPr>
          <w:rFonts w:ascii="Arial" w:hAnsi="Arial" w:cs="Arial"/>
          <w:sz w:val="22"/>
          <w:szCs w:val="22"/>
        </w:rPr>
        <w:t>ykonawców występujących wspólnie.</w:t>
      </w:r>
    </w:p>
    <w:p w14:paraId="136B6CAB" w14:textId="76CB8CB1" w:rsidR="00A03FE6" w:rsidRPr="005437F0" w:rsidRDefault="00CE4D1F" w:rsidP="00023676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437F0">
        <w:rPr>
          <w:rFonts w:ascii="Arial" w:hAnsi="Arial" w:cs="Arial"/>
          <w:sz w:val="22"/>
          <w:szCs w:val="22"/>
        </w:rPr>
        <w:t xml:space="preserve">Dokumenty, o których mowa w ust. 5 </w:t>
      </w:r>
      <w:r w:rsidR="00023676">
        <w:rPr>
          <w:rFonts w:ascii="Arial" w:hAnsi="Arial" w:cs="Arial"/>
          <w:sz w:val="22"/>
          <w:szCs w:val="22"/>
        </w:rPr>
        <w:t xml:space="preserve">oraz 6 </w:t>
      </w:r>
      <w:r w:rsidRPr="005437F0">
        <w:rPr>
          <w:rFonts w:ascii="Arial" w:hAnsi="Arial" w:cs="Arial"/>
          <w:sz w:val="22"/>
          <w:szCs w:val="22"/>
        </w:rPr>
        <w:t>pkt 1, 2, 3 oraz 4 składa się w zakresie każdego</w:t>
      </w:r>
      <w:r w:rsidR="00023676">
        <w:rPr>
          <w:rFonts w:ascii="Arial" w:hAnsi="Arial" w:cs="Arial"/>
          <w:sz w:val="22"/>
          <w:szCs w:val="22"/>
        </w:rPr>
        <w:t xml:space="preserve"> </w:t>
      </w:r>
      <w:r w:rsidRPr="005437F0">
        <w:rPr>
          <w:rFonts w:ascii="Arial" w:hAnsi="Arial" w:cs="Arial"/>
          <w:sz w:val="22"/>
          <w:szCs w:val="22"/>
        </w:rPr>
        <w:t>z Wykonawców występujących wspólnie.</w:t>
      </w:r>
    </w:p>
    <w:p w14:paraId="554DC5D0" w14:textId="12916FE1" w:rsidR="00C5107E" w:rsidRDefault="00584D40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>
        <w:rPr>
          <w:rFonts w:ascii="Arial" w:hAnsi="Arial" w:cs="Arial"/>
          <w:sz w:val="22"/>
          <w:szCs w:val="22"/>
        </w:rPr>
        <w:t xml:space="preserve"> </w:t>
      </w:r>
      <w:r w:rsidR="00C01126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C61EDF">
        <w:rPr>
          <w:rFonts w:ascii="Arial" w:hAnsi="Arial" w:cs="Arial"/>
          <w:sz w:val="22"/>
          <w:szCs w:val="22"/>
        </w:rPr>
        <w:t xml:space="preserve">polegać na </w:t>
      </w:r>
      <w:r w:rsidR="00C01126">
        <w:rPr>
          <w:rFonts w:ascii="Arial" w:hAnsi="Arial" w:cs="Arial"/>
          <w:sz w:val="22"/>
          <w:szCs w:val="22"/>
        </w:rPr>
        <w:t>zdolnościach</w:t>
      </w:r>
      <w:r w:rsidRPr="00C61EDF">
        <w:rPr>
          <w:rFonts w:ascii="Arial" w:hAnsi="Arial" w:cs="Arial"/>
          <w:sz w:val="22"/>
          <w:szCs w:val="22"/>
        </w:rPr>
        <w:t xml:space="preserve"> techniczny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lub zawodowy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innych podmiotów, niezależnie </w:t>
      </w:r>
      <w:r w:rsidR="00B73D73">
        <w:rPr>
          <w:rFonts w:ascii="Arial" w:hAnsi="Arial" w:cs="Arial"/>
          <w:sz w:val="22"/>
          <w:szCs w:val="22"/>
        </w:rPr>
        <w:br/>
      </w:r>
      <w:r w:rsidRPr="00C61EDF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023D900B" w14:textId="2B1F162C" w:rsidR="00C26E41" w:rsidRPr="00E235DC" w:rsidRDefault="00BE2101" w:rsidP="00FD414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BE2101">
        <w:rPr>
          <w:rFonts w:ascii="Arial" w:hAnsi="Arial" w:cs="Arial"/>
          <w:iCs/>
          <w:sz w:val="22"/>
          <w:szCs w:val="22"/>
        </w:rPr>
        <w:t xml:space="preserve">W odniesieniu do warunków dotyczących wykształcenia, kwalifikacji zawodowych lub doświadczenia, Wykonawca może polegać na zdolnościach podmiotów udostępniających zasoby, jeśli podmioty te wykonają roboty budowlane lub usługi, do realizacji których te </w:t>
      </w:r>
      <w:r w:rsidRPr="00E235DC">
        <w:rPr>
          <w:rFonts w:ascii="Arial" w:hAnsi="Arial" w:cs="Arial"/>
          <w:iCs/>
          <w:sz w:val="22"/>
          <w:szCs w:val="22"/>
        </w:rPr>
        <w:t>zdolności są wymagane.</w:t>
      </w:r>
    </w:p>
    <w:p w14:paraId="697D41BB" w14:textId="77777777" w:rsidR="00EE4B3A" w:rsidRPr="00E235DC" w:rsidRDefault="00EE4B3A" w:rsidP="00EE4B3A">
      <w:pPr>
        <w:pStyle w:val="Akapitzlist"/>
        <w:numPr>
          <w:ilvl w:val="0"/>
          <w:numId w:val="27"/>
        </w:numPr>
        <w:suppressAutoHyphens w:val="0"/>
        <w:spacing w:before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E235DC">
        <w:rPr>
          <w:rFonts w:ascii="Arial" w:hAnsi="Arial" w:cs="Arial"/>
          <w:sz w:val="22"/>
          <w:szCs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054F998D" w14:textId="77777777" w:rsidR="00EE4B3A" w:rsidRPr="00E235DC" w:rsidRDefault="00EE4B3A" w:rsidP="00EE4B3A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E235DC">
        <w:rPr>
          <w:sz w:val="22"/>
        </w:rPr>
        <w:t>Zobowiązanie podmiotu udostępniającego zasoby, o którym mowa powyżej, potwierdza, że stosunek łączący Wykonawcę z podmiotami udostępniającymi zasoby gwarantuje rzeczywisty dostęp do tych zasobów oraz określa w szczególności:</w:t>
      </w:r>
    </w:p>
    <w:p w14:paraId="59C257F0" w14:textId="77777777" w:rsidR="00EE4B3A" w:rsidRPr="00E235DC" w:rsidRDefault="00EE4B3A" w:rsidP="00EE4B3A">
      <w:pPr>
        <w:pStyle w:val="edytowalna"/>
        <w:numPr>
          <w:ilvl w:val="0"/>
          <w:numId w:val="47"/>
        </w:numPr>
        <w:spacing w:after="0" w:line="360" w:lineRule="auto"/>
        <w:ind w:left="709" w:hanging="283"/>
        <w:jc w:val="left"/>
        <w:rPr>
          <w:sz w:val="22"/>
        </w:rPr>
      </w:pPr>
      <w:r w:rsidRPr="00E235DC">
        <w:rPr>
          <w:sz w:val="22"/>
        </w:rPr>
        <w:t>zakres dostępnych Wykonawcy zasobów podmiotu udostępniającego zasoby;</w:t>
      </w:r>
    </w:p>
    <w:p w14:paraId="0FB4885A" w14:textId="77777777" w:rsidR="00EE4B3A" w:rsidRPr="00E235DC" w:rsidRDefault="00EE4B3A" w:rsidP="00EE4B3A">
      <w:pPr>
        <w:pStyle w:val="edytowalna"/>
        <w:numPr>
          <w:ilvl w:val="0"/>
          <w:numId w:val="47"/>
        </w:numPr>
        <w:spacing w:after="0" w:line="360" w:lineRule="auto"/>
        <w:ind w:left="709" w:hanging="283"/>
        <w:jc w:val="left"/>
        <w:rPr>
          <w:sz w:val="22"/>
        </w:rPr>
      </w:pPr>
      <w:r w:rsidRPr="00E235DC">
        <w:rPr>
          <w:sz w:val="22"/>
        </w:rPr>
        <w:t>sposób i okres udostępnienia Wykonawcy i wykorzystania przez niego zasobów podmiotu udostępniającego te zasoby przy wykonywaniu Zamówienia;</w:t>
      </w:r>
    </w:p>
    <w:p w14:paraId="1BDFA955" w14:textId="77777777" w:rsidR="00EE4B3A" w:rsidRPr="00E235DC" w:rsidRDefault="00EE4B3A" w:rsidP="00EE4B3A">
      <w:pPr>
        <w:pStyle w:val="edytowalna"/>
        <w:numPr>
          <w:ilvl w:val="0"/>
          <w:numId w:val="47"/>
        </w:numPr>
        <w:spacing w:after="0" w:line="360" w:lineRule="auto"/>
        <w:ind w:left="709" w:hanging="283"/>
        <w:jc w:val="left"/>
        <w:rPr>
          <w:sz w:val="22"/>
        </w:rPr>
      </w:pPr>
      <w:r w:rsidRPr="00E235DC">
        <w:rPr>
          <w:sz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</w:p>
    <w:p w14:paraId="6B424C7D" w14:textId="06C5B919" w:rsidR="00EE4B3A" w:rsidRPr="00E235DC" w:rsidRDefault="00EE4B3A" w:rsidP="00EE4B3A">
      <w:pPr>
        <w:pStyle w:val="edytowalna"/>
        <w:spacing w:after="0" w:line="360" w:lineRule="auto"/>
        <w:ind w:hanging="142"/>
        <w:jc w:val="left"/>
        <w:rPr>
          <w:sz w:val="22"/>
        </w:rPr>
      </w:pPr>
      <w:r w:rsidRPr="00E235DC">
        <w:rPr>
          <w:iCs/>
          <w:sz w:val="22"/>
        </w:rPr>
        <w:t xml:space="preserve"> Wzór zobowiązania stanowi </w:t>
      </w:r>
      <w:r w:rsidRPr="00E235DC">
        <w:rPr>
          <w:b/>
          <w:iCs/>
          <w:sz w:val="22"/>
        </w:rPr>
        <w:t xml:space="preserve">Załącznik nr </w:t>
      </w:r>
      <w:r w:rsidRPr="00E235DC">
        <w:rPr>
          <w:b/>
          <w:sz w:val="22"/>
        </w:rPr>
        <w:t>8</w:t>
      </w:r>
      <w:r w:rsidRPr="00E235DC">
        <w:rPr>
          <w:sz w:val="22"/>
        </w:rPr>
        <w:t xml:space="preserve"> do SWZ.</w:t>
      </w:r>
    </w:p>
    <w:p w14:paraId="652120D3" w14:textId="77777777" w:rsidR="00C26E41" w:rsidRPr="00BE2101" w:rsidRDefault="00C26E41" w:rsidP="00BE2101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4D37D404" w14:textId="60D1F43A" w:rsidR="004D5FE8" w:rsidRPr="004539DB" w:rsidRDefault="006014EE" w:rsidP="004539DB">
      <w:pPr>
        <w:pStyle w:val="Nagwek1"/>
      </w:pPr>
      <w:bookmarkStart w:id="6" w:name="_Toc30069997"/>
      <w:bookmarkStart w:id="7" w:name="_Toc83980404"/>
      <w:r w:rsidRPr="00C61EDF">
        <w:t>Rozdział IV – Sposób sporządzenia i złożenia oferty oraz dokumentów wymaganych w postępowaniu</w:t>
      </w:r>
      <w:bookmarkEnd w:id="6"/>
      <w:bookmarkEnd w:id="7"/>
      <w:r w:rsidRPr="00C61EDF">
        <w:t xml:space="preserve"> </w:t>
      </w:r>
    </w:p>
    <w:p w14:paraId="5200E489" w14:textId="77777777" w:rsidR="00A303E0" w:rsidRPr="00A303E0" w:rsidRDefault="00A303E0" w:rsidP="00A303E0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51E2F13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6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DD8EF9D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561DF3">
        <w:rPr>
          <w:rFonts w:ascii="Arial" w:hAnsi="Arial" w:cs="Arial"/>
          <w:iCs/>
          <w:sz w:val="22"/>
          <w:szCs w:val="22"/>
        </w:rPr>
        <w:t xml:space="preserve">: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7" w:history="1">
        <w:r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64668153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561DF3" w:rsidRDefault="00094BE7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561DF3" w:rsidRDefault="00094BE7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561DF3" w:rsidRDefault="00094BE7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561DF3" w:rsidRDefault="00094BE7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561DF3" w:rsidRDefault="00094BE7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2672832F" w:rsidR="00094BE7" w:rsidRPr="00357E16" w:rsidRDefault="00D62D84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</w:t>
      </w:r>
      <w:r w:rsidR="00111961">
        <w:rPr>
          <w:rFonts w:ascii="Arial" w:hAnsi="Arial" w:cs="Arial"/>
          <w:iCs/>
          <w:sz w:val="22"/>
          <w:szCs w:val="22"/>
        </w:rPr>
        <w:t>m</w:t>
      </w:r>
      <w:r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094BE7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094BE7" w:rsidRPr="001712CD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094BE7" w:rsidRPr="001712CD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1712CD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561DF3">
        <w:rPr>
          <w:rFonts w:ascii="Arial" w:hAnsi="Arial" w:cs="Arial"/>
          <w:iCs/>
          <w:sz w:val="22"/>
          <w:szCs w:val="22"/>
        </w:rPr>
        <w:t>skanu</w:t>
      </w:r>
      <w:r w:rsidR="00357E16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lub w </w:t>
      </w:r>
      <w:r w:rsidR="00146927">
        <w:rPr>
          <w:rFonts w:ascii="Arial" w:hAnsi="Arial" w:cs="Arial"/>
          <w:iCs/>
          <w:sz w:val="22"/>
          <w:szCs w:val="22"/>
        </w:rPr>
        <w:t>postaci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dokumentu elektronicznego podpisanego kwalifikowanym podpisem elektronicznym </w:t>
      </w:r>
      <w:r w:rsidR="00146927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="00357E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561DF3">
        <w:rPr>
          <w:rFonts w:ascii="Arial" w:hAnsi="Arial" w:cs="Arial"/>
          <w:sz w:val="22"/>
          <w:szCs w:val="22"/>
        </w:rPr>
        <w:t xml:space="preserve"> jako załącznik</w:t>
      </w:r>
      <w:r w:rsidR="00357E16">
        <w:rPr>
          <w:rFonts w:ascii="Arial" w:hAnsi="Arial" w:cs="Arial"/>
          <w:sz w:val="22"/>
          <w:szCs w:val="22"/>
        </w:rPr>
        <w:t>i</w:t>
      </w:r>
      <w:r w:rsidR="00094BE7" w:rsidRPr="00561DF3">
        <w:rPr>
          <w:rFonts w:ascii="Arial" w:hAnsi="Arial" w:cs="Arial"/>
          <w:sz w:val="22"/>
          <w:szCs w:val="22"/>
        </w:rPr>
        <w:t xml:space="preserve"> do </w:t>
      </w:r>
      <w:r w:rsidR="00094BE7"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0EE8F4DB" w:rsidR="00357E16" w:rsidRPr="00F81546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81546">
        <w:rPr>
          <w:rFonts w:ascii="Arial" w:hAnsi="Arial" w:cs="Arial"/>
          <w:sz w:val="22"/>
          <w:szCs w:val="22"/>
          <w:highlight w:val="lightGray"/>
        </w:rPr>
        <w:t xml:space="preserve">UWAGA! W przypadku dokumentu wystawionego jako dokument elektroniczny przez upoważnione podmioty inne niż Wykonawca, Wykonawca wspólnie ubiegający się </w:t>
      </w:r>
      <w:r w:rsidR="00385F89">
        <w:rPr>
          <w:rFonts w:ascii="Arial" w:hAnsi="Arial" w:cs="Arial"/>
          <w:sz w:val="22"/>
          <w:szCs w:val="22"/>
          <w:highlight w:val="lightGray"/>
        </w:rPr>
        <w:t xml:space="preserve">                   </w:t>
      </w:r>
      <w:r w:rsidRPr="00F81546">
        <w:rPr>
          <w:rFonts w:ascii="Arial" w:hAnsi="Arial" w:cs="Arial"/>
          <w:sz w:val="22"/>
          <w:szCs w:val="22"/>
          <w:highlight w:val="lightGray"/>
        </w:rPr>
        <w:t>o udzielenie zamówienia, podmiot udostępniający zasoby lub podwykonawca, przekazuje się ten dokument i nie wymaga on podpisu ze strony podmiotów</w:t>
      </w:r>
      <w:r w:rsidR="00385F89">
        <w:rPr>
          <w:rFonts w:ascii="Arial" w:hAnsi="Arial" w:cs="Arial"/>
          <w:sz w:val="22"/>
          <w:szCs w:val="22"/>
          <w:highlight w:val="lightGray"/>
        </w:rPr>
        <w:t>, o których mowa powyżej</w:t>
      </w:r>
      <w:r w:rsidRPr="00F81546">
        <w:rPr>
          <w:rFonts w:ascii="Arial" w:hAnsi="Arial" w:cs="Arial"/>
          <w:sz w:val="22"/>
          <w:szCs w:val="22"/>
          <w:highlight w:val="lightGray"/>
        </w:rPr>
        <w:t>.</w:t>
      </w:r>
    </w:p>
    <w:p w14:paraId="771AD659" w14:textId="11375863" w:rsidR="00054202" w:rsidRPr="00054202" w:rsidRDefault="0005420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</w:t>
      </w:r>
      <w:r>
        <w:rPr>
          <w:rFonts w:ascii="Arial" w:hAnsi="Arial" w:cs="Arial"/>
          <w:iCs/>
          <w:sz w:val="22"/>
          <w:szCs w:val="22"/>
        </w:rPr>
        <w:t>.</w:t>
      </w:r>
    </w:p>
    <w:p w14:paraId="60612CC6" w14:textId="7F3A32E7" w:rsidR="00C6309E" w:rsidRPr="00C6309E" w:rsidRDefault="00C6309E" w:rsidP="00054202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lastRenderedPageBreak/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</w:t>
      </w:r>
      <w:r w:rsidR="00054202">
        <w:rPr>
          <w:rFonts w:ascii="Arial" w:hAnsi="Arial" w:cs="Arial"/>
          <w:sz w:val="22"/>
          <w:szCs w:val="22"/>
        </w:rPr>
        <w:t xml:space="preserve">e elektronicznie </w:t>
      </w:r>
      <w:proofErr w:type="spellStart"/>
      <w:r w:rsidR="00054202">
        <w:rPr>
          <w:rFonts w:ascii="Arial" w:hAnsi="Arial" w:cs="Arial"/>
          <w:sz w:val="22"/>
          <w:szCs w:val="22"/>
        </w:rPr>
        <w:t>odworowanie</w:t>
      </w:r>
      <w:proofErr w:type="spellEnd"/>
      <w:r w:rsidR="00054202">
        <w:rPr>
          <w:rFonts w:ascii="Arial" w:hAnsi="Arial" w:cs="Arial"/>
          <w:sz w:val="22"/>
          <w:szCs w:val="22"/>
        </w:rPr>
        <w:t xml:space="preserve"> dokumentu </w:t>
      </w:r>
      <w:r w:rsidRPr="0028111A">
        <w:rPr>
          <w:rFonts w:ascii="Arial" w:hAnsi="Arial" w:cs="Arial"/>
          <w:sz w:val="22"/>
          <w:szCs w:val="22"/>
        </w:rPr>
        <w:t>jest nieczyteln</w:t>
      </w:r>
      <w:r w:rsidR="00054202">
        <w:rPr>
          <w:rFonts w:ascii="Arial" w:hAnsi="Arial" w:cs="Arial"/>
          <w:sz w:val="22"/>
          <w:szCs w:val="22"/>
        </w:rPr>
        <w:t>e</w:t>
      </w:r>
      <w:r w:rsidRPr="0028111A">
        <w:rPr>
          <w:rFonts w:ascii="Arial" w:hAnsi="Arial" w:cs="Arial"/>
          <w:sz w:val="22"/>
          <w:szCs w:val="22"/>
        </w:rPr>
        <w:t xml:space="preserve"> lub budzi wątpliwości</w:t>
      </w:r>
      <w:r w:rsidR="00282923">
        <w:rPr>
          <w:rFonts w:ascii="Arial" w:hAnsi="Arial" w:cs="Arial"/>
          <w:sz w:val="22"/>
          <w:szCs w:val="22"/>
        </w:rPr>
        <w:t xml:space="preserve"> </w:t>
      </w:r>
      <w:r w:rsidRPr="0028111A">
        <w:rPr>
          <w:rFonts w:ascii="Arial" w:hAnsi="Arial" w:cs="Arial"/>
          <w:sz w:val="22"/>
          <w:szCs w:val="22"/>
        </w:rPr>
        <w:t>co do jej prawdziwości.</w:t>
      </w:r>
    </w:p>
    <w:p w14:paraId="2B8A4CC6" w14:textId="3CF5BF6D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561DF3" w:rsidRDefault="00F81546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94BE7" w:rsidRPr="00561DF3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561DF3" w:rsidRDefault="00F81546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94BE7" w:rsidRPr="00561DF3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81202F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81202F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AE07DC" w:rsidRDefault="00094BE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</w:t>
      </w:r>
      <w:r w:rsidRPr="00AE07DC">
        <w:rPr>
          <w:rFonts w:ascii="Arial" w:hAnsi="Arial" w:cs="Arial"/>
          <w:sz w:val="22"/>
          <w:szCs w:val="22"/>
        </w:rPr>
        <w:t xml:space="preserve">uprzedniego logowania się na utworzone konto. </w:t>
      </w:r>
    </w:p>
    <w:p w14:paraId="3FC0C745" w14:textId="77777777" w:rsidR="00094BE7" w:rsidRPr="00AE07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AE07DC" w:rsidRDefault="00094BE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AE07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AE07DC">
        <w:rPr>
          <w:rFonts w:ascii="Arial" w:hAnsi="Arial" w:cs="Arial"/>
          <w:b/>
          <w:i/>
          <w:sz w:val="22"/>
          <w:szCs w:val="22"/>
        </w:rPr>
        <w:t>Korespondencja)</w:t>
      </w:r>
      <w:r w:rsidRPr="00AE07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AE07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AE07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AE07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AE07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Wykonawca może zastrzec, nie później niż </w:t>
      </w:r>
      <w:r w:rsidR="00A101BF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5F1954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>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77777777" w:rsidR="00094BE7" w:rsidRDefault="00094BE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5E38283F" w14:textId="48A53EFC" w:rsidR="005002AF" w:rsidRPr="00092CDD" w:rsidRDefault="00094BE7" w:rsidP="00092CDD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094BE7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>
        <w:rPr>
          <w:rFonts w:ascii="Arial" w:hAnsi="Arial" w:cs="Arial"/>
          <w:iCs/>
          <w:sz w:val="22"/>
          <w:szCs w:val="22"/>
        </w:rPr>
        <w:t>do</w:t>
      </w:r>
      <w:r w:rsidRPr="00094BE7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09A35253" w14:textId="77777777" w:rsidR="005002AF" w:rsidRDefault="005002AF" w:rsidP="00672C59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3E12FC74" w14:textId="2BD3E1C4" w:rsidR="006014EE" w:rsidRPr="00C61EDF" w:rsidRDefault="006014EE" w:rsidP="007755C8">
      <w:pPr>
        <w:pStyle w:val="Nagwek1"/>
      </w:pPr>
      <w:bookmarkStart w:id="8" w:name="_Toc30069998"/>
      <w:bookmarkStart w:id="9" w:name="_Toc83980405"/>
      <w:r w:rsidRPr="00C61EDF">
        <w:t>Rozdział V – Wadium</w:t>
      </w:r>
      <w:bookmarkEnd w:id="8"/>
      <w:bookmarkEnd w:id="9"/>
    </w:p>
    <w:p w14:paraId="3A982207" w14:textId="77777777" w:rsidR="001E69A6" w:rsidRDefault="001E69A6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5BD65DA" w14:textId="18B31833" w:rsidR="006014EE" w:rsidRDefault="006014EE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29B4273C" w14:textId="77777777" w:rsidR="00D90A25" w:rsidRDefault="00D90A25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36221A" w14:textId="77777777" w:rsidR="00672C59" w:rsidRPr="004539DB" w:rsidRDefault="00672C59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DF92448" w14:textId="77777777" w:rsidR="006014EE" w:rsidRPr="00C61EDF" w:rsidRDefault="006014EE" w:rsidP="006014EE">
      <w:pPr>
        <w:pStyle w:val="Nagwek1"/>
      </w:pPr>
      <w:bookmarkStart w:id="10" w:name="_Toc30069999"/>
      <w:bookmarkStart w:id="11" w:name="_Toc83980406"/>
      <w:r w:rsidRPr="00C61EDF">
        <w:t>Rozdział VI – Termin związania ofertą</w:t>
      </w:r>
      <w:bookmarkEnd w:id="10"/>
      <w:bookmarkEnd w:id="11"/>
    </w:p>
    <w:p w14:paraId="29F18798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A035E7E" w14:textId="18F51952" w:rsidR="00F448A0" w:rsidRPr="00561DF3" w:rsidRDefault="00F448A0" w:rsidP="00EE4B3A">
      <w:pPr>
        <w:pStyle w:val="Style13"/>
        <w:widowControl/>
        <w:numPr>
          <w:ilvl w:val="0"/>
          <w:numId w:val="7"/>
        </w:numPr>
        <w:spacing w:before="120" w:line="360" w:lineRule="auto"/>
        <w:ind w:left="426" w:hanging="426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pozostaje związany ofertą przez </w:t>
      </w:r>
      <w:r>
        <w:rPr>
          <w:rStyle w:val="FontStyle24"/>
          <w:rFonts w:ascii="Arial" w:hAnsi="Arial" w:cs="Arial"/>
        </w:rPr>
        <w:t xml:space="preserve">60 </w:t>
      </w:r>
      <w:r w:rsidRPr="00561DF3">
        <w:rPr>
          <w:rStyle w:val="FontStyle24"/>
          <w:rFonts w:ascii="Arial" w:hAnsi="Arial" w:cs="Arial"/>
        </w:rPr>
        <w:t>dni licząc od terminu otwarcia ofert</w:t>
      </w:r>
      <w:r>
        <w:rPr>
          <w:rStyle w:val="FontStyle24"/>
          <w:rFonts w:ascii="Arial" w:hAnsi="Arial" w:cs="Arial"/>
        </w:rPr>
        <w:t xml:space="preserve">, </w:t>
      </w:r>
      <w:r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109BF372" w14:textId="77777777" w:rsidR="00F448A0" w:rsidRDefault="00F448A0" w:rsidP="00F448A0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</w:t>
      </w:r>
      <w:r w:rsidRPr="00526960">
        <w:rPr>
          <w:rStyle w:val="FontStyle24"/>
          <w:rFonts w:ascii="Arial" w:hAnsi="Arial" w:cs="Arial"/>
          <w:lang w:eastAsia="pl-PL"/>
        </w:rPr>
        <w:lastRenderedPageBreak/>
        <w:t xml:space="preserve">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38F39045" w14:textId="73CCBDD8" w:rsidR="00F448A0" w:rsidRPr="00F448A0" w:rsidRDefault="00F448A0" w:rsidP="00F448A0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448A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ofert.</w:t>
      </w:r>
    </w:p>
    <w:p w14:paraId="3000B5F3" w14:textId="77777777" w:rsidR="004B3632" w:rsidRPr="004B3632" w:rsidRDefault="004B3632" w:rsidP="004B3632">
      <w:pPr>
        <w:spacing w:line="360" w:lineRule="auto"/>
        <w:rPr>
          <w:rFonts w:ascii="Arial" w:hAnsi="Arial" w:cs="Arial"/>
          <w:sz w:val="22"/>
          <w:szCs w:val="22"/>
        </w:rPr>
      </w:pPr>
    </w:p>
    <w:p w14:paraId="5187BA84" w14:textId="77777777" w:rsidR="006014EE" w:rsidRPr="00C61EDF" w:rsidRDefault="006014EE" w:rsidP="006014EE">
      <w:pPr>
        <w:pStyle w:val="Nagwek1"/>
      </w:pPr>
      <w:bookmarkStart w:id="14" w:name="_Toc10801804"/>
      <w:bookmarkStart w:id="15" w:name="_Toc10801854"/>
      <w:bookmarkStart w:id="16" w:name="_Toc30070000"/>
      <w:bookmarkStart w:id="17" w:name="_Toc83980407"/>
      <w:bookmarkEnd w:id="14"/>
      <w:bookmarkEnd w:id="15"/>
      <w:r w:rsidRPr="00C61EDF">
        <w:t>Rozdział VII – Opis sposobu obliczenia ceny</w:t>
      </w:r>
      <w:bookmarkEnd w:id="16"/>
      <w:bookmarkEnd w:id="17"/>
    </w:p>
    <w:p w14:paraId="5F0B4C5E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6CF07E2B" w14:textId="77777777" w:rsidR="00E3040B" w:rsidRPr="00F201EF" w:rsidRDefault="00E3040B" w:rsidP="00E304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</w:rPr>
        <w:t>Podana w ofercie cena musi być wyrażona w PLN, z dokładnością do dwóch miejsc po przecinku.</w:t>
      </w:r>
    </w:p>
    <w:p w14:paraId="61253161" w14:textId="77777777" w:rsidR="00E3040B" w:rsidRPr="00F201EF" w:rsidRDefault="00E3040B" w:rsidP="00E3040B">
      <w:pPr>
        <w:numPr>
          <w:ilvl w:val="0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</w:rPr>
        <w:t>Ceną oferty jest kwota całkowita za realizację Zamówienia wymieniona w elektronicznym Formularzu Ofertowym.</w:t>
      </w:r>
    </w:p>
    <w:p w14:paraId="6AE43685" w14:textId="77777777" w:rsidR="00E3040B" w:rsidRDefault="00E3040B" w:rsidP="00E3040B">
      <w:pPr>
        <w:numPr>
          <w:ilvl w:val="0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500C75D1" w14:textId="2FE8B548" w:rsidR="00E3040B" w:rsidRPr="00F65B2A" w:rsidRDefault="00E3040B" w:rsidP="00E304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812AB">
        <w:rPr>
          <w:rFonts w:ascii="Arial" w:hAnsi="Arial" w:cs="Arial"/>
          <w:sz w:val="22"/>
          <w:szCs w:val="22"/>
        </w:rPr>
        <w:t xml:space="preserve">Podstawą obliczenia ceny jest </w:t>
      </w:r>
      <w:r w:rsidR="00C83637">
        <w:rPr>
          <w:rFonts w:ascii="Arial" w:hAnsi="Arial" w:cs="Arial"/>
          <w:sz w:val="22"/>
          <w:szCs w:val="22"/>
        </w:rPr>
        <w:t>PFU</w:t>
      </w:r>
      <w:r>
        <w:rPr>
          <w:rFonts w:ascii="Arial" w:hAnsi="Arial" w:cs="Arial"/>
          <w:sz w:val="22"/>
          <w:szCs w:val="22"/>
        </w:rPr>
        <w:t xml:space="preserve"> oraz RCO</w:t>
      </w:r>
      <w:r w:rsidRPr="00C61EDF">
        <w:rPr>
          <w:rFonts w:ascii="Arial" w:hAnsi="Arial" w:cs="Arial"/>
          <w:sz w:val="22"/>
          <w:szCs w:val="22"/>
        </w:rPr>
        <w:t>.</w:t>
      </w:r>
    </w:p>
    <w:p w14:paraId="0910A32D" w14:textId="77777777" w:rsidR="00E3040B" w:rsidRPr="00F201EF" w:rsidRDefault="00E3040B" w:rsidP="00E3040B">
      <w:pPr>
        <w:numPr>
          <w:ilvl w:val="0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</w:rPr>
        <w:t xml:space="preserve">Sposób zapłaty i rozliczenia za realizację niniejszego Zamówienia, określone zostały               w Projekcie Umowy stanowiącym </w:t>
      </w:r>
      <w:r w:rsidRPr="00F201EF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Pr="00F201EF">
        <w:rPr>
          <w:rFonts w:ascii="Arial" w:hAnsi="Arial" w:cs="Arial"/>
          <w:color w:val="000000" w:themeColor="text1"/>
          <w:sz w:val="22"/>
          <w:szCs w:val="22"/>
        </w:rPr>
        <w:t xml:space="preserve"> do SWZ.</w:t>
      </w:r>
    </w:p>
    <w:p w14:paraId="5E50BD6D" w14:textId="77777777" w:rsidR="00E3040B" w:rsidRPr="00F201EF" w:rsidRDefault="00E3040B" w:rsidP="00E3040B">
      <w:pPr>
        <w:numPr>
          <w:ilvl w:val="0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Cena ofertowa wskazana w elektronicznym Formularzu ofertowym jest ostateczna i nie podlega zmianie w toku realizacji przedmiotu Zamówienia, z zastrzeżeniem § 34 ust. 1 Regulaminu. </w:t>
      </w:r>
    </w:p>
    <w:p w14:paraId="5A7FF4C2" w14:textId="4FA03CFD" w:rsidR="00E3040B" w:rsidRPr="00F201EF" w:rsidRDefault="00E3040B" w:rsidP="00E3040B">
      <w:pPr>
        <w:numPr>
          <w:ilvl w:val="0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F201EF">
        <w:rPr>
          <w:rFonts w:ascii="Arial" w:hAnsi="Arial" w:cs="Arial"/>
          <w:color w:val="000000" w:themeColor="text1"/>
          <w:sz w:val="22"/>
          <w:szCs w:val="22"/>
        </w:rPr>
        <w:t>W przypadku złożenia oferty, której wybór prowadziłby do powstania obowiązku podatkowego u Zamawiającego zgodnie z przepisami ustawy z dnia 11 marca 2004 r.                 o podatku od towarów i usług</w:t>
      </w:r>
      <w:r w:rsidR="00FD414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201EF">
        <w:rPr>
          <w:rFonts w:ascii="Arial" w:hAnsi="Arial" w:cs="Arial"/>
          <w:color w:val="000000" w:themeColor="text1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0A2F339E" w14:textId="77777777" w:rsidR="00FF1407" w:rsidRPr="00C61EDF" w:rsidRDefault="00FF1407" w:rsidP="00B6001D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3EE22BB" w14:textId="77777777" w:rsidR="006014EE" w:rsidRPr="00C61EDF" w:rsidRDefault="006014EE" w:rsidP="006014EE">
      <w:pPr>
        <w:pStyle w:val="Nagwek1"/>
      </w:pPr>
      <w:bookmarkStart w:id="18" w:name="_Toc30070001"/>
      <w:bookmarkStart w:id="19" w:name="_Toc83980408"/>
      <w:r w:rsidRPr="00C61EDF">
        <w:t>Rozdział VIII – Opis kryteriów i sposób oceny ofert</w:t>
      </w:r>
      <w:bookmarkEnd w:id="18"/>
      <w:bookmarkEnd w:id="19"/>
    </w:p>
    <w:p w14:paraId="11B74444" w14:textId="77777777" w:rsidR="006014EE" w:rsidRPr="00C61EDF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3EC2A092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440F0C7F" w14:textId="77777777" w:rsidR="00094BE7" w:rsidRPr="00561DF3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>
        <w:rPr>
          <w:rStyle w:val="FontStyle24"/>
          <w:rFonts w:ascii="Arial" w:hAnsi="Arial" w:cs="Arial"/>
        </w:rPr>
        <w:t xml:space="preserve">Wykonawcach, których oferty zostały odrzucone z Postępowania, </w:t>
      </w:r>
      <w:r w:rsidRPr="00561DF3">
        <w:rPr>
          <w:rStyle w:val="FontStyle24"/>
          <w:rFonts w:ascii="Arial" w:hAnsi="Arial" w:cs="Arial"/>
        </w:rPr>
        <w:t xml:space="preserve">Zamawiający informuje </w:t>
      </w:r>
      <w:r>
        <w:rPr>
          <w:rStyle w:val="FontStyle24"/>
          <w:rFonts w:ascii="Arial" w:hAnsi="Arial" w:cs="Arial"/>
        </w:rPr>
        <w:t>jednocześnie Wykonawców</w:t>
      </w:r>
      <w:r w:rsidRPr="00561DF3">
        <w:rPr>
          <w:rStyle w:val="FontStyle24"/>
          <w:rFonts w:ascii="Arial" w:hAnsi="Arial" w:cs="Arial"/>
        </w:rPr>
        <w:t>, któr</w:t>
      </w:r>
      <w:r>
        <w:rPr>
          <w:rStyle w:val="FontStyle24"/>
          <w:rFonts w:ascii="Arial" w:hAnsi="Arial" w:cs="Arial"/>
        </w:rPr>
        <w:t>zy złożyli</w:t>
      </w:r>
      <w:r w:rsidRPr="00561DF3">
        <w:rPr>
          <w:rStyle w:val="FontStyle24"/>
          <w:rFonts w:ascii="Arial" w:hAnsi="Arial" w:cs="Arial"/>
        </w:rPr>
        <w:t xml:space="preserve"> ofert</w:t>
      </w:r>
      <w:r>
        <w:rPr>
          <w:rStyle w:val="FontStyle24"/>
          <w:rFonts w:ascii="Arial" w:hAnsi="Arial" w:cs="Arial"/>
        </w:rPr>
        <w:t>y, niezwłocznie po wyborze najkorzystniejszej oferty,</w:t>
      </w:r>
      <w:r w:rsidRPr="00561DF3">
        <w:rPr>
          <w:rStyle w:val="FontStyle24"/>
          <w:rFonts w:ascii="Arial" w:hAnsi="Arial" w:cs="Arial"/>
        </w:rPr>
        <w:t xml:space="preserve"> podając uzasadnienie faktyczne i prawne.</w:t>
      </w:r>
    </w:p>
    <w:p w14:paraId="7A19E32B" w14:textId="03733240" w:rsidR="00DC1206" w:rsidRDefault="006014EE" w:rsidP="00A618A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10D095B0" w14:textId="77777777" w:rsidR="00B6001D" w:rsidRDefault="00B6001D" w:rsidP="00B6001D">
      <w:pPr>
        <w:spacing w:line="360" w:lineRule="auto"/>
        <w:jc w:val="left"/>
        <w:rPr>
          <w:rStyle w:val="FontStyle24"/>
          <w:rFonts w:ascii="Arial" w:hAnsi="Arial" w:cs="Arial"/>
        </w:rPr>
      </w:pPr>
    </w:p>
    <w:p w14:paraId="235F273D" w14:textId="77777777" w:rsidR="00B6001D" w:rsidRPr="00A618A8" w:rsidRDefault="00B6001D" w:rsidP="00B6001D">
      <w:pPr>
        <w:spacing w:line="360" w:lineRule="auto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6014EE" w:rsidRPr="00C61EDF" w14:paraId="58BE424F" w14:textId="77777777" w:rsidTr="00F653F1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7B8B4794" w14:textId="77777777" w:rsidR="006014EE" w:rsidRPr="00C61EDF" w:rsidRDefault="006014EE" w:rsidP="00F653F1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lastRenderedPageBreak/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945E51D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7973562F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6014EE" w:rsidRPr="00C61EDF" w14:paraId="35B415D4" w14:textId="77777777" w:rsidTr="00F653F1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602A6A5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EBFC887" w14:textId="0C82BAFA" w:rsidR="006014EE" w:rsidRPr="00C61EDF" w:rsidRDefault="006014EE" w:rsidP="006C747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 xml:space="preserve">Najwyższą </w:t>
            </w:r>
            <w:r w:rsidR="006C7477">
              <w:rPr>
                <w:rFonts w:ascii="Arial" w:hAnsi="Arial" w:cs="Arial"/>
                <w:i/>
                <w:sz w:val="22"/>
                <w:szCs w:val="22"/>
              </w:rPr>
              <w:t>liczbę</w:t>
            </w:r>
            <w:r w:rsidRPr="00C61EDF">
              <w:rPr>
                <w:rFonts w:ascii="Arial" w:hAnsi="Arial" w:cs="Arial"/>
                <w:i/>
                <w:sz w:val="22"/>
                <w:szCs w:val="22"/>
              </w:rPr>
              <w:t xml:space="preserve">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E7CD2EA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C61EDF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58B6300B" w14:textId="77777777" w:rsidR="006014EE" w:rsidRPr="00C61EDF" w:rsidRDefault="006014EE" w:rsidP="006014EE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605E0184" w14:textId="3ACD69DD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Oferta może otrzymać maksymalnie 100 pkt. Zamawiający</w:t>
      </w:r>
      <w:r w:rsidR="002368E8">
        <w:rPr>
          <w:rStyle w:val="FontStyle24"/>
          <w:rFonts w:ascii="Arial" w:hAnsi="Arial" w:cs="Arial"/>
        </w:rPr>
        <w:t>, z zastrzeżeniem ust. 6</w:t>
      </w:r>
      <w:r w:rsidR="004539DB">
        <w:rPr>
          <w:rStyle w:val="FontStyle24"/>
          <w:rFonts w:ascii="Arial" w:hAnsi="Arial" w:cs="Arial"/>
        </w:rPr>
        <w:t xml:space="preserve"> i 7</w:t>
      </w:r>
      <w:r w:rsidR="002368E8">
        <w:rPr>
          <w:rStyle w:val="FontStyle24"/>
          <w:rFonts w:ascii="Arial" w:hAnsi="Arial" w:cs="Arial"/>
        </w:rPr>
        <w:t>,</w:t>
      </w:r>
      <w:r w:rsidRPr="00C61EDF">
        <w:rPr>
          <w:rStyle w:val="FontStyle24"/>
          <w:rFonts w:ascii="Arial" w:hAnsi="Arial" w:cs="Arial"/>
        </w:rPr>
        <w:t xml:space="preserve"> udzieli Zamówienia temu Wykonawcy, którego oferta uzyska najwyższą </w:t>
      </w:r>
      <w:r w:rsidR="006C7477">
        <w:rPr>
          <w:rStyle w:val="FontStyle24"/>
          <w:rFonts w:ascii="Arial" w:hAnsi="Arial" w:cs="Arial"/>
        </w:rPr>
        <w:t>liczbę</w:t>
      </w:r>
      <w:r w:rsidRPr="00C61EDF">
        <w:rPr>
          <w:rStyle w:val="FontStyle24"/>
          <w:rFonts w:ascii="Arial" w:hAnsi="Arial" w:cs="Arial"/>
        </w:rPr>
        <w:t xml:space="preserve"> punktów zgodnie</w:t>
      </w:r>
      <w:r w:rsidR="00DD7452">
        <w:rPr>
          <w:rStyle w:val="FontStyle24"/>
          <w:rFonts w:ascii="Arial" w:hAnsi="Arial" w:cs="Arial"/>
        </w:rPr>
        <w:t xml:space="preserve"> </w:t>
      </w:r>
      <w:r w:rsidRPr="00C61EDF">
        <w:rPr>
          <w:rStyle w:val="FontStyle24"/>
          <w:rFonts w:ascii="Arial" w:hAnsi="Arial" w:cs="Arial"/>
        </w:rPr>
        <w:t>z przyjętymi kryteriami oceny.</w:t>
      </w:r>
    </w:p>
    <w:p w14:paraId="213A7819" w14:textId="72A6F824" w:rsidR="006014EE" w:rsidRPr="00C61EDF" w:rsidRDefault="006014EE" w:rsidP="0086217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2A8AC17E" w14:textId="19DC8696" w:rsidR="006014EE" w:rsidRPr="00C61EDF" w:rsidRDefault="003D5AD0" w:rsidP="00862170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</m:t>
        </m:r>
        <m:r>
          <w:rPr>
            <w:rFonts w:ascii="Cambria Math" w:hAnsi="Cambria Math" w:cs="Arial"/>
          </w:rPr>
          <m:t>pkt</m:t>
        </m:r>
      </m:oMath>
      <w:r w:rsidR="006014EE" w:rsidRPr="00C61EDF">
        <w:rPr>
          <w:rFonts w:ascii="Arial" w:hAnsi="Arial" w:cs="Arial"/>
        </w:rPr>
        <w:t xml:space="preserve">                     </w:t>
      </w:r>
    </w:p>
    <w:p w14:paraId="282DD40B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gdzie:</w:t>
      </w:r>
    </w:p>
    <w:p w14:paraId="012C789A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r w:rsidRPr="00C61EDF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221B4DD1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C61EDF">
        <w:rPr>
          <w:rFonts w:ascii="Arial" w:hAnsi="Arial" w:cs="Arial"/>
          <w:sz w:val="22"/>
          <w:szCs w:val="22"/>
        </w:rPr>
        <w:t xml:space="preserve"> – cena oferty badanej</w:t>
      </w:r>
    </w:p>
    <w:p w14:paraId="13F21536" w14:textId="148266EE" w:rsidR="006014EE" w:rsidRPr="00C61EDF" w:rsidRDefault="006014EE" w:rsidP="002368E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C61EDF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2BC15E55" w14:textId="55710E44" w:rsidR="00094BE7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Pr="005C27DE">
        <w:rPr>
          <w:rFonts w:ascii="Arial" w:hAnsi="Arial" w:cs="Arial"/>
          <w:sz w:val="22"/>
          <w:szCs w:val="22"/>
        </w:rPr>
        <w:t>Zamawiający nie może dokonać wyboru oferty najkorzystniejszej ze względu na to</w:t>
      </w:r>
      <w:r>
        <w:rPr>
          <w:rFonts w:ascii="Arial" w:hAnsi="Arial" w:cs="Arial"/>
          <w:sz w:val="22"/>
          <w:szCs w:val="22"/>
        </w:rPr>
        <w:t>, że</w:t>
      </w:r>
      <w:r w:rsidRPr="005C27DE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Style w:val="FontStyle24"/>
          <w:rFonts w:ascii="Arial" w:hAnsi="Arial" w:cs="Arial"/>
        </w:rPr>
        <w:t xml:space="preserve">zostały złożone oferty </w:t>
      </w:r>
      <w:r>
        <w:rPr>
          <w:rStyle w:val="FontStyle24"/>
          <w:rFonts w:ascii="Arial" w:hAnsi="Arial" w:cs="Arial"/>
        </w:rPr>
        <w:t>o takiej samej cenie</w:t>
      </w:r>
      <w:r w:rsidRPr="00561DF3">
        <w:rPr>
          <w:rStyle w:val="FontStyle24"/>
          <w:rFonts w:ascii="Arial" w:hAnsi="Arial" w:cs="Arial"/>
        </w:rPr>
        <w:t>, Zamawiający wezwie Wykonawców, którzy złożyli te oferty, do złożenia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w terminie określonym przez Zamawiającego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ofert dodatkowych.</w:t>
      </w:r>
    </w:p>
    <w:p w14:paraId="1692B80A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5AB0D96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5E34DE93" w14:textId="77777777" w:rsidR="006014EE" w:rsidRPr="00C61EDF" w:rsidRDefault="006014EE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2D4B9840" w14:textId="77777777" w:rsidR="006014EE" w:rsidRPr="00C61EDF" w:rsidRDefault="006014EE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wszystkie złożone oferty podlegają odrzuceniu;</w:t>
      </w:r>
    </w:p>
    <w:p w14:paraId="481CA9D7" w14:textId="77777777" w:rsidR="006014EE" w:rsidRPr="00C61EDF" w:rsidRDefault="006014EE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07146DD8" w14:textId="77777777" w:rsidR="006014EE" w:rsidRPr="00C61EDF" w:rsidRDefault="006014EE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35C6A314" w14:textId="77777777" w:rsidR="006014EE" w:rsidRPr="00C61EDF" w:rsidRDefault="006014EE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wystąpiła istotna zmiana SWZ lub OPZ;</w:t>
      </w:r>
    </w:p>
    <w:p w14:paraId="04026287" w14:textId="23634E5B" w:rsidR="002800C2" w:rsidRPr="002800C2" w:rsidRDefault="006014EE" w:rsidP="002800C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76004A77" w14:textId="77777777" w:rsidR="002800C2" w:rsidRDefault="002800C2" w:rsidP="002800C2">
      <w:pPr>
        <w:numPr>
          <w:ilvl w:val="0"/>
          <w:numId w:val="41"/>
        </w:numPr>
        <w:spacing w:line="360" w:lineRule="auto"/>
        <w:ind w:left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28DE5F71" w14:textId="3B226C6C" w:rsidR="002800C2" w:rsidRPr="002800C2" w:rsidRDefault="002800C2" w:rsidP="00004E01">
      <w:pPr>
        <w:numPr>
          <w:ilvl w:val="0"/>
          <w:numId w:val="41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 xml:space="preserve">uruchomieniu kolejnej Rundy zapytania ofertowego Zamawiający powiadomi wszystkich wykonawców, którzy złożyli oferty w poprzednich Rundach wraz z podaniem informacji odnośnie możliwości ponownego złożenia oferty w celu dalszego ubiegania się </w:t>
      </w:r>
      <w:r w:rsidR="00EC38D0">
        <w:rPr>
          <w:rStyle w:val="FontStyle24"/>
          <w:rFonts w:ascii="Arial" w:hAnsi="Arial" w:cs="Arial"/>
        </w:rPr>
        <w:t xml:space="preserve">                   </w:t>
      </w:r>
      <w:r w:rsidRPr="00CE3A94">
        <w:rPr>
          <w:rStyle w:val="FontStyle24"/>
          <w:rFonts w:ascii="Arial" w:hAnsi="Arial" w:cs="Arial"/>
        </w:rPr>
        <w:lastRenderedPageBreak/>
        <w:t>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3AF8F300" w14:textId="77777777" w:rsidR="007813D0" w:rsidRPr="00C61EDF" w:rsidRDefault="007813D0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C61EDF" w:rsidRDefault="006014EE" w:rsidP="006014EE">
      <w:pPr>
        <w:pStyle w:val="Nagwek1"/>
      </w:pPr>
      <w:bookmarkStart w:id="20" w:name="_Toc30070002"/>
      <w:bookmarkStart w:id="21" w:name="_Toc83980409"/>
      <w:r w:rsidRPr="00C61EDF">
        <w:t>Rozdział IX – Miejsce oraz termin składania i otwarcia ofert</w:t>
      </w:r>
      <w:bookmarkEnd w:id="20"/>
      <w:bookmarkEnd w:id="21"/>
    </w:p>
    <w:p w14:paraId="7C5C7E04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7D15DF75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>
        <w:rPr>
          <w:rFonts w:ascii="Arial" w:hAnsi="Arial" w:cs="Arial"/>
          <w:sz w:val="22"/>
          <w:szCs w:val="22"/>
        </w:rPr>
        <w:t xml:space="preserve"> </w:t>
      </w:r>
      <w:r w:rsidR="00FD7E26">
        <w:rPr>
          <w:rFonts w:ascii="Arial" w:hAnsi="Arial" w:cs="Arial"/>
          <w:b/>
          <w:bCs/>
          <w:sz w:val="22"/>
          <w:szCs w:val="22"/>
        </w:rPr>
        <w:t>17.02</w:t>
      </w:r>
      <w:r w:rsidR="00F717BB" w:rsidRPr="008D59E3">
        <w:rPr>
          <w:rFonts w:ascii="Arial" w:hAnsi="Arial" w:cs="Arial"/>
          <w:b/>
          <w:bCs/>
          <w:sz w:val="22"/>
          <w:szCs w:val="22"/>
        </w:rPr>
        <w:t>.202</w:t>
      </w:r>
      <w:r w:rsidR="00B6001D">
        <w:rPr>
          <w:rFonts w:ascii="Arial" w:hAnsi="Arial" w:cs="Arial"/>
          <w:b/>
          <w:bCs/>
          <w:sz w:val="22"/>
          <w:szCs w:val="22"/>
        </w:rPr>
        <w:t>6</w:t>
      </w:r>
      <w:r w:rsidRPr="00C61EDF">
        <w:rPr>
          <w:rFonts w:ascii="Arial" w:hAnsi="Arial" w:cs="Arial"/>
          <w:sz w:val="22"/>
          <w:szCs w:val="22"/>
        </w:rPr>
        <w:t xml:space="preserve"> r. do godziny </w:t>
      </w:r>
      <w:r w:rsidRPr="008D59E3">
        <w:rPr>
          <w:rFonts w:ascii="Arial" w:hAnsi="Arial" w:cs="Arial"/>
          <w:b/>
          <w:bCs/>
          <w:sz w:val="22"/>
          <w:szCs w:val="22"/>
        </w:rPr>
        <w:t>10:</w:t>
      </w:r>
      <w:r w:rsidR="00094BE7" w:rsidRPr="008D59E3">
        <w:rPr>
          <w:rFonts w:ascii="Arial" w:hAnsi="Arial" w:cs="Arial"/>
          <w:b/>
          <w:bCs/>
          <w:sz w:val="22"/>
          <w:szCs w:val="22"/>
        </w:rPr>
        <w:t>0</w:t>
      </w:r>
      <w:r w:rsidRPr="008D59E3">
        <w:rPr>
          <w:rFonts w:ascii="Arial" w:hAnsi="Arial" w:cs="Arial"/>
          <w:b/>
          <w:bCs/>
          <w:sz w:val="22"/>
          <w:szCs w:val="22"/>
        </w:rPr>
        <w:t>0</w:t>
      </w:r>
      <w:r w:rsidR="00BB209E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Adres strony</w:t>
      </w:r>
      <w:r w:rsidR="00BB209E">
        <w:rPr>
          <w:rFonts w:ascii="Arial" w:hAnsi="Arial" w:cs="Arial"/>
          <w:sz w:val="22"/>
          <w:szCs w:val="22"/>
        </w:rPr>
        <w:t xml:space="preserve"> internetowej</w:t>
      </w:r>
      <w:r w:rsidRPr="00C61EDF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8" w:history="1">
        <w:r w:rsidRPr="00C61EDF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4DE95FF" w14:textId="4772B9A2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nastąpi w dniu: </w:t>
      </w:r>
      <w:r w:rsidR="00FD7E26">
        <w:rPr>
          <w:rFonts w:ascii="Arial" w:hAnsi="Arial" w:cs="Arial"/>
          <w:b/>
          <w:bCs/>
          <w:sz w:val="22"/>
          <w:szCs w:val="22"/>
        </w:rPr>
        <w:t>17.02.</w:t>
      </w:r>
      <w:r w:rsidR="00FD4147" w:rsidRPr="008D59E3">
        <w:rPr>
          <w:rFonts w:ascii="Arial" w:hAnsi="Arial" w:cs="Arial"/>
          <w:b/>
          <w:bCs/>
          <w:sz w:val="22"/>
          <w:szCs w:val="22"/>
        </w:rPr>
        <w:t>202</w:t>
      </w:r>
      <w:r w:rsidR="00B6001D">
        <w:rPr>
          <w:rFonts w:ascii="Arial" w:hAnsi="Arial" w:cs="Arial"/>
          <w:b/>
          <w:bCs/>
          <w:sz w:val="22"/>
          <w:szCs w:val="22"/>
        </w:rPr>
        <w:t>6</w:t>
      </w:r>
      <w:r w:rsidR="005F721E">
        <w:rPr>
          <w:rFonts w:ascii="Arial" w:hAnsi="Arial" w:cs="Arial"/>
          <w:sz w:val="22"/>
          <w:szCs w:val="22"/>
        </w:rPr>
        <w:t xml:space="preserve"> </w:t>
      </w:r>
      <w:r w:rsidR="008E1D90" w:rsidRPr="00C61EDF">
        <w:rPr>
          <w:rFonts w:ascii="Arial" w:hAnsi="Arial" w:cs="Arial"/>
          <w:sz w:val="22"/>
          <w:szCs w:val="22"/>
        </w:rPr>
        <w:t xml:space="preserve">r. </w:t>
      </w:r>
      <w:r w:rsidRPr="00C61EDF">
        <w:rPr>
          <w:rFonts w:ascii="Arial" w:hAnsi="Arial" w:cs="Arial"/>
          <w:sz w:val="22"/>
          <w:szCs w:val="22"/>
        </w:rPr>
        <w:t xml:space="preserve">o godzinie </w:t>
      </w:r>
      <w:r w:rsidRPr="008D59E3">
        <w:rPr>
          <w:rFonts w:ascii="Arial" w:hAnsi="Arial" w:cs="Arial"/>
          <w:b/>
          <w:bCs/>
          <w:sz w:val="22"/>
          <w:szCs w:val="22"/>
        </w:rPr>
        <w:t>10:</w:t>
      </w:r>
      <w:r w:rsidR="006A63C9" w:rsidRPr="008D59E3">
        <w:rPr>
          <w:rFonts w:ascii="Arial" w:hAnsi="Arial" w:cs="Arial"/>
          <w:b/>
          <w:bCs/>
          <w:sz w:val="22"/>
          <w:szCs w:val="22"/>
        </w:rPr>
        <w:t>2</w:t>
      </w:r>
      <w:r w:rsidRPr="008D59E3">
        <w:rPr>
          <w:rFonts w:ascii="Arial" w:hAnsi="Arial" w:cs="Arial"/>
          <w:b/>
          <w:bCs/>
          <w:sz w:val="22"/>
          <w:szCs w:val="22"/>
        </w:rPr>
        <w:t>5</w:t>
      </w:r>
      <w:r w:rsidR="00BB209E" w:rsidRPr="008D59E3">
        <w:rPr>
          <w:rFonts w:ascii="Arial" w:hAnsi="Arial" w:cs="Arial"/>
          <w:b/>
          <w:bCs/>
          <w:sz w:val="22"/>
          <w:szCs w:val="22"/>
        </w:rPr>
        <w:t>.</w:t>
      </w:r>
    </w:p>
    <w:p w14:paraId="0A2D2172" w14:textId="1ECEBCC8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nie jest jawne. </w:t>
      </w:r>
      <w:r w:rsidR="00B016A2">
        <w:rPr>
          <w:rFonts w:ascii="Arial" w:hAnsi="Arial" w:cs="Arial"/>
          <w:sz w:val="22"/>
          <w:szCs w:val="22"/>
        </w:rPr>
        <w:t xml:space="preserve">Z treścią złożonych ofert Wykonawcy mogą zapoznać się na zasadach określonych w </w:t>
      </w:r>
      <w:r w:rsidR="00B016A2" w:rsidRPr="007449D3">
        <w:rPr>
          <w:rFonts w:ascii="Arial" w:hAnsi="Arial" w:cs="Arial"/>
          <w:sz w:val="22"/>
          <w:szCs w:val="22"/>
        </w:rPr>
        <w:t>§</w:t>
      </w:r>
      <w:r w:rsidR="00B016A2">
        <w:rPr>
          <w:rFonts w:ascii="Arial" w:hAnsi="Arial" w:cs="Arial"/>
          <w:sz w:val="22"/>
          <w:szCs w:val="22"/>
        </w:rPr>
        <w:t xml:space="preserve"> 38</w:t>
      </w:r>
      <w:r w:rsidR="00B016A2" w:rsidRPr="007449D3">
        <w:rPr>
          <w:rFonts w:ascii="Arial" w:hAnsi="Arial" w:cs="Arial"/>
          <w:sz w:val="22"/>
          <w:szCs w:val="22"/>
        </w:rPr>
        <w:t xml:space="preserve"> Regulaminu.</w:t>
      </w:r>
    </w:p>
    <w:p w14:paraId="4E00F30F" w14:textId="77777777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22" w:name="_Toc30070003"/>
      <w:bookmarkStart w:id="23" w:name="_Toc83980410"/>
      <w:r w:rsidRPr="00C61EDF">
        <w:t>Rozdział X – Odwrócona ocena ofert</w:t>
      </w:r>
      <w:bookmarkEnd w:id="22"/>
      <w:bookmarkEnd w:id="23"/>
    </w:p>
    <w:p w14:paraId="6FEDCEB8" w14:textId="77777777" w:rsidR="006014EE" w:rsidRPr="00C61EDF" w:rsidRDefault="006014EE" w:rsidP="006014EE">
      <w:pPr>
        <w:rPr>
          <w:rFonts w:ascii="Arial" w:hAnsi="Arial" w:cs="Arial"/>
        </w:rPr>
      </w:pPr>
    </w:p>
    <w:p w14:paraId="3F070DBB" w14:textId="20A9F6F8" w:rsidR="00094BE7" w:rsidRPr="007449D3" w:rsidRDefault="00094BE7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449D3">
        <w:rPr>
          <w:rFonts w:ascii="Arial" w:hAnsi="Arial" w:cs="Arial"/>
          <w:sz w:val="22"/>
          <w:szCs w:val="22"/>
        </w:rPr>
        <w:t>informuje, że do wyboru oferty Wykonawcy zostanie zastosowana odwrócona ocena ofert, zgodnie z §</w:t>
      </w:r>
      <w:r w:rsidR="00343123">
        <w:rPr>
          <w:rFonts w:ascii="Arial" w:hAnsi="Arial" w:cs="Arial"/>
          <w:sz w:val="22"/>
          <w:szCs w:val="22"/>
        </w:rPr>
        <w:t xml:space="preserve"> </w:t>
      </w:r>
      <w:r w:rsidRPr="007449D3">
        <w:rPr>
          <w:rFonts w:ascii="Arial" w:hAnsi="Arial" w:cs="Arial"/>
          <w:sz w:val="22"/>
          <w:szCs w:val="22"/>
        </w:rPr>
        <w:t xml:space="preserve">28 Regulaminu. </w:t>
      </w:r>
    </w:p>
    <w:p w14:paraId="0CA6A357" w14:textId="77777777" w:rsidR="00094BE7" w:rsidRPr="007449D3" w:rsidRDefault="00094BE7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7449D3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>
        <w:rPr>
          <w:color w:val="auto"/>
          <w:sz w:val="22"/>
          <w:szCs w:val="22"/>
          <w:lang w:eastAsia="ar-SA"/>
        </w:rPr>
        <w:t xml:space="preserve">badania i </w:t>
      </w:r>
      <w:r w:rsidRPr="007449D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6FD5035D" w14:textId="1574B59A" w:rsidR="00094BE7" w:rsidRPr="00E64432" w:rsidRDefault="00094BE7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 xml:space="preserve">zbadanie </w:t>
      </w:r>
      <w:r w:rsidR="00A90130">
        <w:rPr>
          <w:color w:val="auto"/>
          <w:sz w:val="22"/>
          <w:szCs w:val="22"/>
          <w:lang w:eastAsia="ar-SA"/>
        </w:rPr>
        <w:t xml:space="preserve">czy złożone </w:t>
      </w:r>
      <w:r w:rsidRPr="00E64432">
        <w:rPr>
          <w:color w:val="auto"/>
          <w:sz w:val="22"/>
          <w:szCs w:val="22"/>
          <w:lang w:eastAsia="ar-SA"/>
        </w:rPr>
        <w:t>ofert</w:t>
      </w:r>
      <w:r w:rsidR="00A90130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30 ust. 1 </w:t>
      </w:r>
      <w:r w:rsidR="001317A4">
        <w:rPr>
          <w:sz w:val="22"/>
          <w:szCs w:val="22"/>
        </w:rPr>
        <w:t xml:space="preserve">              </w:t>
      </w:r>
      <w:r w:rsidR="00A90130">
        <w:rPr>
          <w:sz w:val="22"/>
          <w:szCs w:val="22"/>
        </w:rPr>
        <w:t xml:space="preserve">pkt 1-10 i 13 Regulaminu oraz poprawienie omyłek zgodnie z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27 ust. 4 pkt 2 Regulaminu</w:t>
      </w:r>
      <w:r w:rsidRPr="00E64432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Default="00094BE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094BE7" w:rsidRDefault="00094BE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094BE7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Pr="00094BE7">
        <w:rPr>
          <w:color w:val="auto"/>
          <w:sz w:val="22"/>
          <w:szCs w:val="22"/>
          <w:lang w:eastAsia="ar-SA"/>
        </w:rPr>
        <w:t>30</w:t>
      </w:r>
      <w:r w:rsidR="00A90130">
        <w:rPr>
          <w:color w:val="auto"/>
          <w:sz w:val="22"/>
          <w:szCs w:val="22"/>
          <w:lang w:eastAsia="ar-SA"/>
        </w:rPr>
        <w:t xml:space="preserve"> ust. 1 pkt 11-12 oraz</w:t>
      </w:r>
      <w:r w:rsidRPr="00094BE7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30</w:t>
      </w:r>
      <w:r w:rsidR="00BE6C23">
        <w:rPr>
          <w:color w:val="auto"/>
          <w:sz w:val="22"/>
          <w:szCs w:val="22"/>
          <w:lang w:eastAsia="ar-SA"/>
        </w:rPr>
        <w:t xml:space="preserve"> </w:t>
      </w:r>
      <w:r w:rsidR="00A90130">
        <w:rPr>
          <w:color w:val="auto"/>
          <w:sz w:val="22"/>
          <w:szCs w:val="22"/>
          <w:lang w:eastAsia="ar-SA"/>
        </w:rPr>
        <w:t xml:space="preserve">ust. 2 </w:t>
      </w:r>
      <w:r w:rsidRPr="00094BE7">
        <w:rPr>
          <w:color w:val="auto"/>
          <w:sz w:val="22"/>
          <w:szCs w:val="22"/>
          <w:lang w:eastAsia="ar-SA"/>
        </w:rPr>
        <w:t xml:space="preserve">Regulaminu, w tym czy </w:t>
      </w:r>
      <w:r w:rsidR="00A90130">
        <w:rPr>
          <w:color w:val="auto"/>
          <w:sz w:val="22"/>
          <w:szCs w:val="22"/>
          <w:lang w:eastAsia="ar-SA"/>
        </w:rPr>
        <w:t xml:space="preserve">zostały wraz z nią złożone </w:t>
      </w:r>
      <w:r w:rsidRPr="00094BE7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17DC720A" w14:textId="77777777" w:rsidR="00C26E41" w:rsidRDefault="00C26E41" w:rsidP="00FD4147">
      <w:pPr>
        <w:pStyle w:val="Default"/>
        <w:spacing w:line="360" w:lineRule="auto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C61EDF" w:rsidRDefault="006014EE" w:rsidP="006014EE">
      <w:pPr>
        <w:pStyle w:val="Nagwek1"/>
      </w:pPr>
      <w:bookmarkStart w:id="24" w:name="_Toc30070004"/>
      <w:bookmarkStart w:id="25" w:name="_Toc83980411"/>
      <w:r w:rsidRPr="00C61EDF">
        <w:t xml:space="preserve">Rozdział XI </w:t>
      </w:r>
      <w:r w:rsidR="00E14EFF">
        <w:t>– Informacje o przeprowadzeniu N</w:t>
      </w:r>
      <w:r w:rsidRPr="00C61EDF">
        <w:t>egocjacji handlowych</w:t>
      </w:r>
      <w:bookmarkEnd w:id="24"/>
      <w:bookmarkEnd w:id="25"/>
    </w:p>
    <w:p w14:paraId="1AAAFDE7" w14:textId="77777777" w:rsidR="00E70476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678CD1D2" w:rsidR="009C13A2" w:rsidRDefault="009C13A2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 xml:space="preserve">, </w:t>
      </w:r>
      <w:r w:rsidR="0048609E">
        <w:rPr>
          <w:rFonts w:ascii="Arial" w:hAnsi="Arial" w:cs="Arial"/>
          <w:sz w:val="22"/>
          <w:szCs w:val="22"/>
        </w:rPr>
        <w:t xml:space="preserve"> </w:t>
      </w:r>
      <w:r w:rsidRPr="001A4CEC">
        <w:rPr>
          <w:rFonts w:ascii="Arial" w:hAnsi="Arial" w:cs="Arial"/>
          <w:sz w:val="22"/>
          <w:szCs w:val="22"/>
        </w:rPr>
        <w:t>do których zaproszeni zostaną Wykonawcy, których oferty nie podlegają odrzuceniu na podstawie § 30 ust. 1 pkt 1-10 i 13 Regulaminu</w:t>
      </w:r>
      <w:r>
        <w:rPr>
          <w:rFonts w:ascii="Arial" w:hAnsi="Arial" w:cs="Arial"/>
          <w:sz w:val="22"/>
          <w:szCs w:val="22"/>
        </w:rPr>
        <w:t>.</w:t>
      </w:r>
    </w:p>
    <w:p w14:paraId="0DA5BDD0" w14:textId="1819F67B" w:rsidR="009C13A2" w:rsidRDefault="009C13A2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wszystkich </w:t>
      </w:r>
      <w:r w:rsidRPr="001A4CEC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A6F7BFA" w14:textId="167B1652" w:rsidR="009C13A2" w:rsidRDefault="009C13A2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</w:t>
      </w:r>
      <w:r w:rsidRPr="00A04424">
        <w:rPr>
          <w:rFonts w:ascii="Arial" w:hAnsi="Arial" w:cs="Arial"/>
          <w:sz w:val="22"/>
          <w:szCs w:val="22"/>
        </w:rPr>
        <w:lastRenderedPageBreak/>
        <w:t xml:space="preserve">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51E24326" w14:textId="77777777" w:rsidR="009C13A2" w:rsidRPr="00561DF3" w:rsidRDefault="009C13A2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561DF3" w:rsidRDefault="009C13A2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31FDE298" w14:textId="03689BF5" w:rsidR="008C416F" w:rsidRPr="00FB27FE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>
        <w:rPr>
          <w:rFonts w:ascii="Arial" w:hAnsi="Arial" w:cs="Arial"/>
          <w:sz w:val="22"/>
          <w:szCs w:val="22"/>
        </w:rPr>
        <w:t xml:space="preserve">złożenia </w:t>
      </w:r>
      <w:r w:rsidRPr="004646C0">
        <w:rPr>
          <w:rFonts w:ascii="Arial" w:hAnsi="Arial" w:cs="Arial"/>
          <w:sz w:val="22"/>
          <w:szCs w:val="22"/>
        </w:rPr>
        <w:t>oferty po negocjacjach, a także przekaże</w:t>
      </w:r>
      <w:r>
        <w:rPr>
          <w:rFonts w:ascii="Arial" w:hAnsi="Arial" w:cs="Arial"/>
          <w:sz w:val="22"/>
          <w:szCs w:val="22"/>
        </w:rPr>
        <w:t xml:space="preserve"> 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6" w:name="_Hlk170729872"/>
      <w:r w:rsidRPr="004646C0">
        <w:rPr>
          <w:rFonts w:ascii="Arial" w:hAnsi="Arial" w:cs="Arial"/>
          <w:sz w:val="22"/>
          <w:szCs w:val="22"/>
        </w:rPr>
        <w:t xml:space="preserve">gdy uległy one zmianom </w:t>
      </w:r>
      <w:r>
        <w:rPr>
          <w:rFonts w:ascii="Arial" w:hAnsi="Arial" w:cs="Arial"/>
          <w:sz w:val="22"/>
          <w:szCs w:val="22"/>
        </w:rPr>
        <w:t xml:space="preserve"> </w:t>
      </w:r>
      <w:r w:rsidRPr="004646C0">
        <w:rPr>
          <w:rFonts w:ascii="Arial" w:hAnsi="Arial" w:cs="Arial"/>
          <w:sz w:val="22"/>
          <w:szCs w:val="22"/>
        </w:rPr>
        <w:t>w wyniku przeprowadzonych negocjacji, jednocześnie informując o zakresie wprowadzonych zmian</w:t>
      </w:r>
      <w:bookmarkEnd w:id="26"/>
      <w:r w:rsidRPr="004646C0">
        <w:rPr>
          <w:rFonts w:ascii="Arial" w:hAnsi="Arial" w:cs="Arial"/>
          <w:sz w:val="22"/>
          <w:szCs w:val="22"/>
        </w:rPr>
        <w:t>. Gdy przeprowadz</w:t>
      </w:r>
      <w:r>
        <w:rPr>
          <w:rFonts w:ascii="Arial" w:hAnsi="Arial" w:cs="Arial"/>
          <w:sz w:val="22"/>
          <w:szCs w:val="22"/>
        </w:rPr>
        <w:t>one</w:t>
      </w:r>
      <w:r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73EAADA5" w14:textId="77777777" w:rsidR="008C416F" w:rsidRPr="00561DF3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D147746" w14:textId="77777777" w:rsidR="008C416F" w:rsidRPr="00561DF3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6530744C" w14:textId="205A522A" w:rsidR="008C416F" w:rsidRPr="00561DF3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>ust. 8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0EEA6679" w14:textId="77777777" w:rsidR="008C416F" w:rsidRPr="00561DF3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169E1C9" w14:textId="77777777" w:rsidR="008C416F" w:rsidRPr="00561DF3" w:rsidRDefault="008C416F" w:rsidP="008C416F">
      <w:pPr>
        <w:pStyle w:val="Akapitzlist"/>
        <w:numPr>
          <w:ilvl w:val="0"/>
          <w:numId w:val="29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1BEA5A3E" w14:textId="28679F80" w:rsidR="009C13A2" w:rsidRDefault="009C13A2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C61EDF" w:rsidRDefault="006014EE" w:rsidP="006014EE">
      <w:pPr>
        <w:pStyle w:val="Nagwek1"/>
      </w:pPr>
      <w:bookmarkStart w:id="27" w:name="_Toc30070005"/>
      <w:bookmarkStart w:id="28" w:name="_Toc83980412"/>
      <w:r w:rsidRPr="00C61EDF">
        <w:t>Rozdział XII – Informacje o przeprowadzeniu aukcji elektronicznej</w:t>
      </w:r>
      <w:bookmarkEnd w:id="27"/>
      <w:bookmarkEnd w:id="28"/>
    </w:p>
    <w:p w14:paraId="3C279D9F" w14:textId="77777777" w:rsidR="00097C41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3144009A" w14:textId="2EACD272" w:rsidR="00BE2101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53F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5D882A47" w14:textId="77777777" w:rsidR="0055578E" w:rsidRDefault="0055578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3E7C60A0" w14:textId="77777777" w:rsidR="0055578E" w:rsidRDefault="0055578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C61EDF" w:rsidRDefault="006014EE" w:rsidP="006014EE">
      <w:pPr>
        <w:pStyle w:val="Nagwek1"/>
        <w:rPr>
          <w:lang w:eastAsia="pl-PL"/>
        </w:rPr>
      </w:pPr>
      <w:bookmarkStart w:id="29" w:name="_Toc30070006"/>
      <w:bookmarkStart w:id="30" w:name="_Toc83980413"/>
      <w:r w:rsidRPr="00C61EDF">
        <w:lastRenderedPageBreak/>
        <w:t>Rozdział</w:t>
      </w:r>
      <w:r w:rsidRPr="00C61EDF">
        <w:rPr>
          <w:lang w:eastAsia="pl-PL"/>
        </w:rPr>
        <w:t xml:space="preserve"> XIII </w:t>
      </w:r>
      <w:r w:rsidRPr="00C61EDF">
        <w:t>–</w:t>
      </w:r>
      <w:r w:rsidRPr="00C61EDF">
        <w:rPr>
          <w:lang w:eastAsia="pl-PL"/>
        </w:rPr>
        <w:t xml:space="preserve"> Informacje o formalnościach, jakie powinny zostać dopełnione po wyborze oferty w celu zawarcia umowy zakupowej</w:t>
      </w:r>
      <w:bookmarkEnd w:id="29"/>
      <w:bookmarkEnd w:id="30"/>
    </w:p>
    <w:p w14:paraId="25BD71D2" w14:textId="77777777" w:rsidR="006014EE" w:rsidRPr="00C61EDF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5994FAF0" w14:textId="77777777" w:rsidR="00204C1F" w:rsidRPr="00C61EDF" w:rsidRDefault="00204C1F" w:rsidP="00204C1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61EDF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436BA81F" w14:textId="77777777" w:rsidR="00204C1F" w:rsidRDefault="00204C1F" w:rsidP="00204C1F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141D8C6C" w14:textId="77777777" w:rsidR="00204C1F" w:rsidRPr="00C61EDF" w:rsidRDefault="00204C1F" w:rsidP="00204C1F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>
        <w:rPr>
          <w:rFonts w:ascii="Arial" w:hAnsi="Arial" w:cs="Arial"/>
          <w:sz w:val="22"/>
          <w:szCs w:val="22"/>
        </w:rPr>
        <w:t>roz</w:t>
      </w:r>
      <w:proofErr w:type="spellEnd"/>
      <w:r>
        <w:rPr>
          <w:rFonts w:ascii="Arial" w:hAnsi="Arial" w:cs="Arial"/>
          <w:sz w:val="22"/>
          <w:szCs w:val="22"/>
        </w:rPr>
        <w:t>. XIV SWZ.</w:t>
      </w:r>
    </w:p>
    <w:p w14:paraId="4CA0D8EF" w14:textId="77777777" w:rsidR="00204C1F" w:rsidRPr="00C61EDF" w:rsidRDefault="00204C1F" w:rsidP="00204C1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C61EDF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51AF3086" w14:textId="77777777" w:rsidR="00204C1F" w:rsidRPr="00C61EDF" w:rsidRDefault="00204C1F" w:rsidP="00204C1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>
        <w:rPr>
          <w:rFonts w:ascii="Arial" w:hAnsi="Arial" w:cs="Arial"/>
          <w:sz w:val="22"/>
          <w:szCs w:val="22"/>
          <w:lang w:eastAsia="pl-PL"/>
        </w:rPr>
        <w:t>zakupowej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48E56D81" w14:textId="77777777" w:rsidR="00204C1F" w:rsidRPr="00C61EDF" w:rsidRDefault="00204C1F" w:rsidP="00204C1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4A6CC20" w14:textId="77777777" w:rsidR="00204C1F" w:rsidRPr="00C61EDF" w:rsidRDefault="00204C1F" w:rsidP="00204C1F">
      <w:pPr>
        <w:numPr>
          <w:ilvl w:val="1"/>
          <w:numId w:val="4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2DF1AE6F" w14:textId="77777777" w:rsidR="00204C1F" w:rsidRDefault="00204C1F" w:rsidP="00204C1F">
      <w:pPr>
        <w:numPr>
          <w:ilvl w:val="1"/>
          <w:numId w:val="4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2D109AAB" w14:textId="77777777" w:rsidR="0018284C" w:rsidRDefault="0018284C" w:rsidP="006F6043">
      <w:pPr>
        <w:tabs>
          <w:tab w:val="num" w:pos="6120"/>
        </w:tabs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3EF7BBBE" w14:textId="13F0719A" w:rsidR="006014EE" w:rsidRPr="00D50813" w:rsidRDefault="006014EE" w:rsidP="00D50813">
      <w:pPr>
        <w:pStyle w:val="Nagwek1"/>
      </w:pPr>
      <w:bookmarkStart w:id="31" w:name="_Toc67655029"/>
      <w:bookmarkStart w:id="32" w:name="_Toc83980414"/>
      <w:r w:rsidRPr="00C61EDF">
        <w:t>Rozdział XIV – Wymagania dotyczące zabezpieczenia należytego wykonania umowy</w:t>
      </w:r>
      <w:bookmarkEnd w:id="31"/>
      <w:bookmarkEnd w:id="32"/>
    </w:p>
    <w:p w14:paraId="1979DFE5" w14:textId="77777777" w:rsidR="00263CF0" w:rsidRDefault="00263CF0" w:rsidP="00263CF0">
      <w:pPr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605AABFA" w14:textId="77777777" w:rsidR="00204C1F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>
        <w:rPr>
          <w:rFonts w:ascii="Arial" w:hAnsi="Arial" w:cs="Arial"/>
          <w:sz w:val="22"/>
          <w:szCs w:val="22"/>
          <w:lang w:eastAsia="pl-PL"/>
        </w:rPr>
        <w:t>rmie przewidzianej w § 35 ust. 4-6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11846F23" w14:textId="77777777" w:rsidR="00204C1F" w:rsidRPr="00CB5BD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CB5BD8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</w:t>
      </w:r>
      <w:r w:rsidRPr="00CB5BD8">
        <w:rPr>
          <w:rFonts w:ascii="Arial" w:hAnsi="Arial" w:cs="Arial"/>
          <w:sz w:val="22"/>
          <w:szCs w:val="22"/>
          <w:lang w:eastAsia="pl-PL"/>
        </w:rPr>
        <w:lastRenderedPageBreak/>
        <w:t xml:space="preserve">gwarancji nie mogą być wymienione jakiekolwiek warunki i dokumenty uzasadniające roszczenie. Treść gwarancji powinna być zasadniczo zgodna ze wzorem stanowiącym </w:t>
      </w:r>
      <w:r w:rsidRPr="00D2751B">
        <w:rPr>
          <w:rFonts w:ascii="Arial" w:hAnsi="Arial" w:cs="Arial"/>
          <w:b/>
          <w:sz w:val="22"/>
          <w:szCs w:val="22"/>
          <w:lang w:eastAsia="pl-PL"/>
        </w:rPr>
        <w:t>Załącznik nr 5</w:t>
      </w:r>
      <w:r w:rsidRPr="00D2751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B5BD8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20A858F9" w14:textId="77777777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F94988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F94988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F94988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F94988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4988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756A1854" w14:textId="77777777" w:rsidR="00204C1F" w:rsidRPr="00F94988" w:rsidRDefault="00204C1F" w:rsidP="00204C1F">
      <w:pPr>
        <w:pStyle w:val="Akapitzlist"/>
        <w:numPr>
          <w:ilvl w:val="1"/>
          <w:numId w:val="7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0234407C" w14:textId="77777777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94988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299A932A" w14:textId="77777777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2A0C7BFE" w14:textId="77777777" w:rsidR="00204C1F" w:rsidRPr="00F94988" w:rsidRDefault="00204C1F" w:rsidP="00204C1F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94988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3BFD7F90" w14:textId="77777777" w:rsidR="00204C1F" w:rsidRPr="00F94988" w:rsidRDefault="00204C1F" w:rsidP="00204C1F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07138B50" w14:textId="77777777" w:rsidR="00204C1F" w:rsidRPr="00F94988" w:rsidRDefault="00204C1F" w:rsidP="00204C1F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13D420EE" w14:textId="77777777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4C000C06" w14:textId="77777777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lastRenderedPageBreak/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38DA198C" w14:textId="6DCE338D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4988">
        <w:rPr>
          <w:rFonts w:ascii="Arial" w:hAnsi="Arial" w:cs="Arial"/>
          <w:sz w:val="22"/>
          <w:szCs w:val="22"/>
          <w:lang w:eastAsia="pl-PL"/>
        </w:rPr>
        <w:t>do kontaktów dla przedmiotowego Zamówienia) albo oryginału dokumentu zabezpieczenia należytego wykonania umowy w wysokości żądanej przez Zamawiającego, wraz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</w:t>
      </w:r>
      <w:r w:rsidR="00FD4147">
        <w:rPr>
          <w:rFonts w:ascii="Arial" w:hAnsi="Arial" w:cs="Arial"/>
          <w:sz w:val="22"/>
          <w:szCs w:val="22"/>
          <w:lang w:eastAsia="pl-PL"/>
        </w:rPr>
        <w:t xml:space="preserve">         </w:t>
      </w:r>
      <w:r w:rsidRPr="00F94988">
        <w:rPr>
          <w:rFonts w:ascii="Arial" w:hAnsi="Arial" w:cs="Arial"/>
          <w:sz w:val="22"/>
          <w:szCs w:val="22"/>
          <w:lang w:eastAsia="pl-PL"/>
        </w:rPr>
        <w:t>w rozumieniu ustawy z dnia 5 września 2016 r. o usługach zaufania oraz identyfikacji elektronicznej wraz z dokumentami potwierdzającymi uprawnienia osób do reprezentowania wystawcy zabezpieczenia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4988">
        <w:rPr>
          <w:rFonts w:ascii="Arial" w:hAnsi="Arial" w:cs="Arial"/>
          <w:sz w:val="22"/>
          <w:szCs w:val="22"/>
          <w:lang w:eastAsia="pl-PL"/>
        </w:rPr>
        <w:t>(np. pełnomocnictwo, KRS).</w:t>
      </w:r>
    </w:p>
    <w:p w14:paraId="2212E1C2" w14:textId="714D9A1C" w:rsidR="00204C1F" w:rsidRPr="00F94988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="00FD4147"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w zależności od tego, który z tych terminów upłynie później. </w:t>
      </w:r>
    </w:p>
    <w:p w14:paraId="496B9768" w14:textId="77777777" w:rsidR="00204C1F" w:rsidRDefault="00204C1F" w:rsidP="00204C1F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hanging="502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7C3400F2" w14:textId="29BB2692" w:rsidR="0042534C" w:rsidRDefault="00204C1F" w:rsidP="00204C1F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A936B4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umowy i zabezpieczenia </w:t>
      </w:r>
      <w:proofErr w:type="spellStart"/>
      <w:r w:rsidRPr="00A936B4">
        <w:rPr>
          <w:rFonts w:ascii="Arial" w:hAnsi="Arial" w:cs="Arial"/>
          <w:sz w:val="22"/>
          <w:szCs w:val="22"/>
          <w:lang w:eastAsia="pl-PL"/>
        </w:rPr>
        <w:t>rozczeń</w:t>
      </w:r>
      <w:proofErr w:type="spellEnd"/>
      <w:r w:rsidRPr="00A936B4">
        <w:rPr>
          <w:rFonts w:ascii="Arial" w:hAnsi="Arial" w:cs="Arial"/>
          <w:sz w:val="22"/>
          <w:szCs w:val="22"/>
          <w:lang w:eastAsia="pl-PL"/>
        </w:rPr>
        <w:t xml:space="preserve"> z tytułu gwarancji i rękojmi, zostały zawarte w Warunkach Umowy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5F1FF579" w14:textId="77777777" w:rsidR="00204C1F" w:rsidRDefault="00204C1F" w:rsidP="00204C1F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71ED5F9" w14:textId="73423A98" w:rsidR="006014EE" w:rsidRPr="00C61EDF" w:rsidRDefault="006014EE" w:rsidP="006014EE">
      <w:pPr>
        <w:pStyle w:val="Nagwek1"/>
      </w:pPr>
      <w:bookmarkStart w:id="33" w:name="_Toc30070008"/>
      <w:bookmarkStart w:id="34" w:name="_Toc83980415"/>
      <w:r w:rsidRPr="00C61EDF">
        <w:t>Rozdział XV – Pouczenie o środkach odwoławczych</w:t>
      </w:r>
      <w:bookmarkEnd w:id="33"/>
      <w:bookmarkEnd w:id="34"/>
    </w:p>
    <w:p w14:paraId="5503A8D1" w14:textId="77777777" w:rsidR="006014EE" w:rsidRPr="00C61EDF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O wniesieniu skargi oraz o jej treści Zamawiający zawiadamia Wykonawców uczestniczących w postępowaniu zakupowym.</w:t>
      </w:r>
    </w:p>
    <w:p w14:paraId="12FAB381" w14:textId="722ECE7C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C61EDF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</w:t>
      </w:r>
      <w:r w:rsidR="00090F99">
        <w:rPr>
          <w:rFonts w:ascii="Arial" w:hAnsi="Arial" w:cs="Arial"/>
          <w:sz w:val="22"/>
          <w:szCs w:val="22"/>
        </w:rPr>
        <w:t>, z zastrzeżeniem § 38 ust. 3 Regulaminu</w:t>
      </w:r>
      <w:r w:rsidR="00090F99" w:rsidRPr="00561DF3">
        <w:rPr>
          <w:rFonts w:ascii="Arial" w:hAnsi="Arial" w:cs="Arial"/>
          <w:sz w:val="22"/>
          <w:szCs w:val="22"/>
        </w:rPr>
        <w:t>.</w:t>
      </w:r>
    </w:p>
    <w:p w14:paraId="36C51F86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32E46248" w14:textId="3230AAE7" w:rsidR="00CE6EFB" w:rsidRPr="00DA58C8" w:rsidRDefault="006014EE" w:rsidP="00DA58C8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0B2ABE2B" w14:textId="77777777" w:rsidR="00CE6EFB" w:rsidRPr="00C61EDF" w:rsidRDefault="00CE6EFB" w:rsidP="00553F75">
      <w:pPr>
        <w:tabs>
          <w:tab w:val="left" w:pos="993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4564E9B" w14:textId="77777777" w:rsidR="006014EE" w:rsidRPr="00C61EDF" w:rsidRDefault="006014EE" w:rsidP="006014EE">
      <w:pPr>
        <w:pStyle w:val="Nagwek1"/>
      </w:pPr>
      <w:bookmarkStart w:id="35" w:name="_Toc30070009"/>
      <w:bookmarkStart w:id="36" w:name="_Toc83980416"/>
      <w:r w:rsidRPr="00C61EDF">
        <w:t>Rozdział XVI – Zmiany w treści Specyfikacji Warunków Zamówienia</w:t>
      </w:r>
      <w:bookmarkEnd w:id="35"/>
      <w:bookmarkEnd w:id="36"/>
    </w:p>
    <w:p w14:paraId="2E129755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491E1F0E" w:rsidR="006014EE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C61EDF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  <w:r w:rsidR="00FD4147">
        <w:rPr>
          <w:rFonts w:ascii="Arial" w:hAnsi="Arial" w:cs="Arial"/>
          <w:sz w:val="22"/>
          <w:szCs w:val="22"/>
        </w:rPr>
        <w:br/>
      </w:r>
    </w:p>
    <w:p w14:paraId="0616BC65" w14:textId="77777777" w:rsidR="006014EE" w:rsidRPr="00C61EDF" w:rsidRDefault="006014EE" w:rsidP="006014EE">
      <w:pPr>
        <w:pStyle w:val="Nagwek1"/>
      </w:pPr>
      <w:bookmarkStart w:id="37" w:name="_Toc30070010"/>
      <w:bookmarkStart w:id="38" w:name="_Toc83980417"/>
      <w:r w:rsidRPr="00C61EDF">
        <w:t>Rozdział XVII – Zamknięcie i unieważnienie postępowania</w:t>
      </w:r>
      <w:bookmarkEnd w:id="37"/>
      <w:bookmarkEnd w:id="38"/>
    </w:p>
    <w:p w14:paraId="31462DA2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C61EDF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014EE" w:rsidRPr="00C61EDF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>
        <w:rPr>
          <w:rFonts w:ascii="Arial" w:hAnsi="Arial" w:cs="Arial"/>
          <w:sz w:val="22"/>
          <w:szCs w:val="22"/>
        </w:rPr>
        <w:t xml:space="preserve">udzielenie Zamówienia lub dokonanie wyboru oferty najkorzystniejszej, bez naruszania zasad </w:t>
      </w:r>
      <w:r>
        <w:rPr>
          <w:rFonts w:ascii="Arial" w:hAnsi="Arial" w:cs="Arial"/>
          <w:sz w:val="22"/>
          <w:szCs w:val="22"/>
        </w:rPr>
        <w:lastRenderedPageBreak/>
        <w:t>określonych w Regulaminie, o ile naruszenia te mogą mieć wpływ na wynik Postępowania,</w:t>
      </w:r>
    </w:p>
    <w:p w14:paraId="7C8ED9D1" w14:textId="0D49BB92" w:rsidR="00720EAF" w:rsidRPr="00C61EDF" w:rsidRDefault="00740CD9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20EAF">
        <w:rPr>
          <w:rFonts w:ascii="Arial" w:hAnsi="Arial" w:cs="Arial"/>
          <w:sz w:val="22"/>
          <w:szCs w:val="22"/>
        </w:rPr>
        <w:t xml:space="preserve"> Postępowaniu złożono ofertę niepodlegającą odrzuceniu, a Wykonawca, który ją złożył uchyla się od zawarcia </w:t>
      </w:r>
      <w:r w:rsidR="006F652E">
        <w:rPr>
          <w:rFonts w:ascii="Arial" w:hAnsi="Arial" w:cs="Arial"/>
          <w:sz w:val="22"/>
          <w:szCs w:val="22"/>
        </w:rPr>
        <w:t>u</w:t>
      </w:r>
      <w:r w:rsidR="00720EAF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Default="006014EE" w:rsidP="00740CD9">
      <w:pPr>
        <w:pStyle w:val="Akapitzlist"/>
        <w:numPr>
          <w:ilvl w:val="0"/>
          <w:numId w:val="8"/>
        </w:numPr>
        <w:tabs>
          <w:tab w:val="clear" w:pos="720"/>
          <w:tab w:val="num" w:pos="360"/>
          <w:tab w:val="center" w:pos="6336"/>
          <w:tab w:val="right" w:pos="10872"/>
        </w:tabs>
        <w:spacing w:line="360" w:lineRule="auto"/>
        <w:ind w:left="426" w:right="-6"/>
        <w:rPr>
          <w:rFonts w:ascii="Arial" w:hAnsi="Arial" w:cs="Arial"/>
          <w:sz w:val="22"/>
          <w:szCs w:val="22"/>
        </w:rPr>
      </w:pPr>
      <w:r w:rsidRPr="004F288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170CDC13" w14:textId="0C1B60F1" w:rsidR="00090F99" w:rsidRPr="00090F99" w:rsidRDefault="00090F99" w:rsidP="00090F99">
      <w:pPr>
        <w:numPr>
          <w:ilvl w:val="0"/>
          <w:numId w:val="8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408CA77B" w14:textId="77777777" w:rsidR="00BE2101" w:rsidRDefault="00BE2101" w:rsidP="004F288C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C61EDF" w:rsidRDefault="006014EE" w:rsidP="006014EE">
      <w:pPr>
        <w:pStyle w:val="Nagwek1"/>
      </w:pPr>
      <w:bookmarkStart w:id="39" w:name="_Toc30070011"/>
      <w:bookmarkStart w:id="40" w:name="_Toc83980418"/>
      <w:r w:rsidRPr="00C61EDF">
        <w:t>Rozdział XVIII – Klauzula informacyjna RODO</w:t>
      </w:r>
      <w:bookmarkEnd w:id="39"/>
      <w:bookmarkEnd w:id="40"/>
    </w:p>
    <w:p w14:paraId="35D16280" w14:textId="77777777" w:rsidR="006014EE" w:rsidRPr="00C61EDF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C61EDF" w:rsidRDefault="006014E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C61EDF">
        <w:rPr>
          <w:rFonts w:ascii="Arial" w:hAnsi="Arial" w:cs="Arial"/>
          <w:sz w:val="22"/>
          <w:szCs w:val="22"/>
        </w:rPr>
        <w:footnoteReference w:id="2"/>
      </w:r>
      <w:r w:rsidRPr="00C61EDF">
        <w:rPr>
          <w:rFonts w:ascii="Arial" w:hAnsi="Arial" w:cs="Arial"/>
          <w:sz w:val="22"/>
          <w:szCs w:val="22"/>
        </w:rPr>
        <w:t>, że:</w:t>
      </w:r>
    </w:p>
    <w:p w14:paraId="29EC4974" w14:textId="57D648D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Administratorem Danych Osobowych jest PKP Polskie Linie Kolejowe Spółka Akcyjna, zwana dalej </w:t>
      </w:r>
      <w:r w:rsidR="00001DE4">
        <w:rPr>
          <w:rFonts w:ascii="Arial" w:hAnsi="Arial" w:cs="Arial"/>
          <w:sz w:val="22"/>
          <w:szCs w:val="22"/>
        </w:rPr>
        <w:t>Spółką</w:t>
      </w:r>
      <w:r w:rsidRPr="00C61EDF">
        <w:rPr>
          <w:rFonts w:ascii="Arial" w:hAnsi="Arial" w:cs="Arial"/>
          <w:sz w:val="22"/>
          <w:szCs w:val="22"/>
        </w:rPr>
        <w:t>, z siedzibą pod adresem: 03-734, Warszawa, ul. Targowa 74;</w:t>
      </w:r>
    </w:p>
    <w:p w14:paraId="68CAB73D" w14:textId="28DBF2B1" w:rsidR="006014EE" w:rsidRPr="00C61EDF" w:rsidRDefault="00001DE4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Spółce</w:t>
      </w:r>
      <w:r w:rsidR="006014EE" w:rsidRPr="00C61EDF">
        <w:rPr>
          <w:rFonts w:ascii="Arial" w:hAnsi="Arial" w:cs="Arial"/>
          <w:sz w:val="22"/>
          <w:szCs w:val="22"/>
        </w:rPr>
        <w:t xml:space="preserve"> funkcjonuje adres e-mail: </w:t>
      </w:r>
      <w:hyperlink r:id="rId19" w:history="1">
        <w:r w:rsidR="006014EE" w:rsidRPr="00C61EDF">
          <w:rPr>
            <w:rFonts w:ascii="Arial" w:hAnsi="Arial" w:cs="Arial"/>
            <w:sz w:val="22"/>
            <w:szCs w:val="22"/>
          </w:rPr>
          <w:t>iod.plk@plk-sa.pl</w:t>
        </w:r>
      </w:hyperlink>
      <w:r w:rsidR="006014EE" w:rsidRPr="00C61EDF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C61EDF" w:rsidRDefault="006014EE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C61EDF" w:rsidRDefault="006014EE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C61EDF" w:rsidRDefault="006014EE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C61EDF" w:rsidRDefault="006014EE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C61EDF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 zakresie: dane zwykłe – imię, nazwisko, zajmowane stanowisko, miejsce pracy oraz posiadane kwalifikacje zawodowe wymagane do spełnienia warunków udziału </w:t>
      </w:r>
      <w:r w:rsidRPr="00C61EDF">
        <w:rPr>
          <w:rFonts w:ascii="Arial" w:hAnsi="Arial" w:cs="Arial"/>
          <w:sz w:val="22"/>
          <w:szCs w:val="22"/>
        </w:rPr>
        <w:lastRenderedPageBreak/>
        <w:t>w postępowaniu/realizacji Umowy, a także w przypadku złożenia pełnomocnictwa, oświadczeń i innych dokumentów - dane osobowe w nim zawarte;</w:t>
      </w:r>
    </w:p>
    <w:p w14:paraId="04F010E3" w14:textId="05C43863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podstawą prawną przetwarzania danych osobowych przez </w:t>
      </w:r>
      <w:r w:rsidR="009378F8">
        <w:rPr>
          <w:rFonts w:ascii="Arial" w:hAnsi="Arial" w:cs="Arial"/>
          <w:sz w:val="22"/>
          <w:szCs w:val="22"/>
        </w:rPr>
        <w:t>Spółkę</w:t>
      </w:r>
      <w:r w:rsidRPr="00C61EDF">
        <w:rPr>
          <w:rFonts w:ascii="Arial" w:hAnsi="Arial" w:cs="Arial"/>
          <w:sz w:val="22"/>
          <w:szCs w:val="22"/>
        </w:rPr>
        <w:t xml:space="preserve">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ma Pani/Pan prawo do wniesienia skargi do organu nadzorczego, tzn. Prezesa Urzędu Ochrony Danych Osobowych;</w:t>
      </w:r>
    </w:p>
    <w:p w14:paraId="6E06B630" w14:textId="05F7E043" w:rsidR="006014EE" w:rsidRPr="00C61EDF" w:rsidRDefault="00655D7F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Spółka</w:t>
      </w:r>
      <w:r w:rsidR="006014EE" w:rsidRPr="00C61EDF">
        <w:rPr>
          <w:rFonts w:ascii="Arial" w:hAnsi="Arial" w:cs="Arial"/>
          <w:sz w:val="22"/>
          <w:szCs w:val="22"/>
        </w:rPr>
        <w:t xml:space="preserve"> nie będzie przeprowadzać zautomatyzowanego podejmowania decyzji, w tym profilowania na podstawie podanych danych osobowych.</w:t>
      </w:r>
    </w:p>
    <w:p w14:paraId="12883139" w14:textId="06FEE320" w:rsidR="006014EE" w:rsidRPr="00C61EDF" w:rsidRDefault="006014E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>
        <w:rPr>
          <w:rFonts w:ascii="Arial" w:hAnsi="Arial" w:cs="Arial"/>
          <w:sz w:val="22"/>
          <w:szCs w:val="22"/>
        </w:rPr>
        <w:t xml:space="preserve"> Zamówienia</w:t>
      </w:r>
      <w:r w:rsidR="00020F6D">
        <w:rPr>
          <w:rFonts w:ascii="Arial" w:hAnsi="Arial" w:cs="Arial"/>
          <w:sz w:val="22"/>
          <w:szCs w:val="22"/>
        </w:rPr>
        <w:t xml:space="preserve">, </w:t>
      </w:r>
      <w:r w:rsidRPr="00020F6D">
        <w:rPr>
          <w:rFonts w:ascii="Arial" w:hAnsi="Arial" w:cs="Arial"/>
          <w:sz w:val="22"/>
          <w:szCs w:val="22"/>
        </w:rPr>
        <w:t xml:space="preserve">których dane osobowe zawarte są w składanej ofercie </w:t>
      </w:r>
      <w:r w:rsidRPr="00C61EDF">
        <w:rPr>
          <w:rFonts w:ascii="Arial" w:hAnsi="Arial" w:cs="Arial"/>
          <w:sz w:val="22"/>
          <w:szCs w:val="22"/>
        </w:rPr>
        <w:t>lub jakimkolwiek załączniku lub dokumencie składanym w postępowaniu o udzielenie Zamówienia, o:</w:t>
      </w:r>
    </w:p>
    <w:p w14:paraId="0DD50CD6" w14:textId="77777777" w:rsidR="006014EE" w:rsidRPr="00C61EDF" w:rsidRDefault="006014EE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C61EDF" w:rsidRDefault="006014EE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AF74026" w14:textId="075E7210" w:rsidR="0018284C" w:rsidRDefault="006014EE" w:rsidP="0055578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6C917157" w14:textId="77777777" w:rsidR="0055578E" w:rsidRPr="0055578E" w:rsidRDefault="0055578E" w:rsidP="0055578E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1899375" w14:textId="4C4412B3" w:rsidR="006014EE" w:rsidRPr="00C61EDF" w:rsidRDefault="006014EE" w:rsidP="004539DB">
      <w:pPr>
        <w:pStyle w:val="Nagwek1"/>
        <w:rPr>
          <w:sz w:val="22"/>
          <w:szCs w:val="22"/>
        </w:rPr>
      </w:pPr>
      <w:bookmarkStart w:id="41" w:name="_Toc30070012"/>
      <w:bookmarkStart w:id="42" w:name="_Toc83980419"/>
      <w:r w:rsidRPr="00C61EDF">
        <w:t>ZAŁĄCZNIKI</w:t>
      </w:r>
      <w:bookmarkEnd w:id="41"/>
      <w:bookmarkEnd w:id="42"/>
    </w:p>
    <w:p w14:paraId="1A90800E" w14:textId="77777777" w:rsidR="00FC4C49" w:rsidRDefault="00FC4C49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</w:p>
    <w:p w14:paraId="226C59B9" w14:textId="673D7531" w:rsidR="00094BE7" w:rsidRPr="00094BE7" w:rsidRDefault="00094BE7" w:rsidP="00554C07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>Załącznik nr 1</w:t>
      </w:r>
      <w:r w:rsidRPr="00094BE7">
        <w:rPr>
          <w:rFonts w:ascii="Arial" w:hAnsi="Arial" w:cs="Arial"/>
          <w:sz w:val="22"/>
          <w:szCs w:val="22"/>
        </w:rPr>
        <w:t xml:space="preserve"> – </w:t>
      </w:r>
      <w:r w:rsidR="00554C0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554C07">
        <w:rPr>
          <w:rFonts w:ascii="Arial" w:hAnsi="Arial" w:cs="Arial"/>
          <w:sz w:val="22"/>
          <w:szCs w:val="22"/>
        </w:rPr>
        <w:t>o</w:t>
      </w:r>
      <w:r w:rsidRPr="00094BE7">
        <w:rPr>
          <w:rFonts w:ascii="Arial" w:hAnsi="Arial" w:cs="Arial"/>
          <w:sz w:val="22"/>
          <w:szCs w:val="22"/>
        </w:rPr>
        <w:t>świadczen</w:t>
      </w:r>
      <w:r w:rsidR="00554C07">
        <w:rPr>
          <w:rFonts w:ascii="Arial" w:hAnsi="Arial" w:cs="Arial"/>
          <w:sz w:val="22"/>
          <w:szCs w:val="22"/>
        </w:rPr>
        <w:t>a</w:t>
      </w:r>
      <w:proofErr w:type="spellEnd"/>
      <w:r w:rsidRPr="00094BE7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2 </w:t>
      </w:r>
      <w:r w:rsidRPr="00094BE7">
        <w:rPr>
          <w:rFonts w:ascii="Arial" w:hAnsi="Arial" w:cs="Arial"/>
          <w:sz w:val="22"/>
          <w:szCs w:val="22"/>
        </w:rPr>
        <w:t>–</w:t>
      </w:r>
      <w:r w:rsidR="00CD7488">
        <w:rPr>
          <w:rFonts w:ascii="Arial" w:hAnsi="Arial" w:cs="Arial"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094BE7">
        <w:rPr>
          <w:rFonts w:ascii="Arial" w:hAnsi="Arial" w:cs="Arial"/>
          <w:sz w:val="22"/>
          <w:szCs w:val="22"/>
        </w:rPr>
        <w:t>Oświadcznia</w:t>
      </w:r>
      <w:proofErr w:type="spellEnd"/>
      <w:r w:rsidRPr="00094BE7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31437010" w:rsidR="0002079D" w:rsidRPr="002F3EF0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C07">
        <w:rPr>
          <w:rFonts w:ascii="Arial" w:hAnsi="Arial" w:cs="Arial"/>
          <w:sz w:val="22"/>
          <w:szCs w:val="22"/>
        </w:rPr>
        <w:t>Wzór o</w:t>
      </w:r>
      <w:r w:rsidR="004228EB" w:rsidRPr="004228EB">
        <w:rPr>
          <w:rFonts w:ascii="Arial" w:hAnsi="Arial" w:cs="Arial"/>
          <w:sz w:val="22"/>
          <w:szCs w:val="22"/>
        </w:rPr>
        <w:t>świadczeni</w:t>
      </w:r>
      <w:r w:rsidR="00554C07">
        <w:rPr>
          <w:rFonts w:ascii="Arial" w:hAnsi="Arial" w:cs="Arial"/>
          <w:sz w:val="22"/>
          <w:szCs w:val="22"/>
        </w:rPr>
        <w:t>a</w:t>
      </w:r>
      <w:r w:rsidR="004228EB" w:rsidRPr="004228EB">
        <w:rPr>
          <w:rFonts w:ascii="Arial" w:hAnsi="Arial" w:cs="Arial"/>
          <w:sz w:val="22"/>
          <w:szCs w:val="22"/>
        </w:rPr>
        <w:t xml:space="preserve"> o niepodleganiu wykluczeniu na podstawie art. 7 ust. 1 ustawy z dnia 13 kwietnia 2022 r. o szczególnych rozwiązaniach w zakresie przeciwdziałania wspieraniu agresji na </w:t>
      </w:r>
      <w:r w:rsidR="007813D0">
        <w:rPr>
          <w:rFonts w:ascii="Arial" w:hAnsi="Arial" w:cs="Arial"/>
          <w:sz w:val="22"/>
          <w:szCs w:val="22"/>
        </w:rPr>
        <w:t>U</w:t>
      </w:r>
      <w:r w:rsidR="004228EB" w:rsidRPr="004228EB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7ED5C8AA" w14:textId="77777777" w:rsidR="00433F24" w:rsidRPr="00094BE7" w:rsidRDefault="00433F24" w:rsidP="00433F24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 Wzór umowy</w:t>
      </w:r>
    </w:p>
    <w:p w14:paraId="6A8024A8" w14:textId="77777777" w:rsidR="00433F24" w:rsidRDefault="00433F24" w:rsidP="00433F24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094BE7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510B2775" w14:textId="77777777" w:rsidR="00433F24" w:rsidRDefault="00433F24" w:rsidP="00433F24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6 </w:t>
      </w:r>
      <w:r>
        <w:rPr>
          <w:rFonts w:ascii="Arial" w:hAnsi="Arial" w:cs="Arial"/>
          <w:sz w:val="22"/>
          <w:szCs w:val="22"/>
        </w:rPr>
        <w:t>– Wykaz wykonywanych usług</w:t>
      </w:r>
    </w:p>
    <w:p w14:paraId="33F598F5" w14:textId="77777777" w:rsidR="00433F24" w:rsidRDefault="00433F24" w:rsidP="00676C80">
      <w:pPr>
        <w:pStyle w:val="Akapit"/>
        <w:spacing w:before="0" w:after="0" w:line="360" w:lineRule="auto"/>
        <w:ind w:left="1701" w:hanging="1701"/>
        <w:jc w:val="left"/>
        <w:rPr>
          <w:iCs/>
        </w:rPr>
      </w:pPr>
      <w:r w:rsidRPr="00E35A42">
        <w:rPr>
          <w:b/>
          <w:bCs/>
        </w:rPr>
        <w:t>Załącznik nr 7</w:t>
      </w:r>
      <w:r w:rsidRPr="00E35A42">
        <w:t xml:space="preserve"> –</w:t>
      </w:r>
      <w:r>
        <w:rPr>
          <w:b/>
          <w:bCs/>
        </w:rPr>
        <w:t xml:space="preserve"> </w:t>
      </w:r>
      <w:r w:rsidRPr="00E35A42">
        <w:rPr>
          <w:iCs/>
        </w:rPr>
        <w:t>Oświadczenie o zapoznaniu się z terenem oraz zakresem</w:t>
      </w:r>
      <w:r>
        <w:rPr>
          <w:iCs/>
        </w:rPr>
        <w:t xml:space="preserve"> </w:t>
      </w:r>
      <w:r w:rsidRPr="00E35A42">
        <w:rPr>
          <w:iCs/>
        </w:rPr>
        <w:t>prac do wykonania, na którym prace mają być wykonywane</w:t>
      </w:r>
    </w:p>
    <w:p w14:paraId="0410839D" w14:textId="21CBF133" w:rsidR="00C13B10" w:rsidRPr="0055578E" w:rsidRDefault="00EE4B3A" w:rsidP="0055578E">
      <w:pPr>
        <w:tabs>
          <w:tab w:val="left" w:pos="1985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923B1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8</w:t>
      </w:r>
      <w:r w:rsidRPr="00923B1E">
        <w:rPr>
          <w:rFonts w:ascii="Arial" w:hAnsi="Arial" w:cs="Arial"/>
          <w:sz w:val="22"/>
          <w:szCs w:val="22"/>
        </w:rPr>
        <w:t xml:space="preserve"> – </w:t>
      </w:r>
      <w:r w:rsidRPr="007C03F8">
        <w:rPr>
          <w:rFonts w:ascii="Arial" w:hAnsi="Arial" w:cs="Arial"/>
          <w:sz w:val="22"/>
          <w:szCs w:val="22"/>
        </w:rPr>
        <w:t>Wzór zobowiązania podmiotu udostępniającego zasoby</w:t>
      </w:r>
    </w:p>
    <w:p w14:paraId="755CEE3A" w14:textId="77777777" w:rsidR="00C13B10" w:rsidRDefault="00C13B10" w:rsidP="0007278A">
      <w:pPr>
        <w:pStyle w:val="Akapit"/>
        <w:spacing w:before="0" w:line="360" w:lineRule="auto"/>
        <w:ind w:left="1701" w:hanging="1701"/>
      </w:pPr>
    </w:p>
    <w:p w14:paraId="7B8FD555" w14:textId="77777777" w:rsidR="00C13B10" w:rsidRPr="00571C23" w:rsidRDefault="00C13B10" w:rsidP="0007278A">
      <w:pPr>
        <w:pStyle w:val="Akapit"/>
        <w:spacing w:before="0" w:line="360" w:lineRule="auto"/>
        <w:ind w:left="1701" w:hanging="1701"/>
      </w:pPr>
    </w:p>
    <w:p w14:paraId="737BEE48" w14:textId="77777777" w:rsidR="00571C23" w:rsidRDefault="00571C23" w:rsidP="0007278A">
      <w:pPr>
        <w:pStyle w:val="Akapit"/>
        <w:spacing w:before="0" w:line="360" w:lineRule="auto"/>
        <w:ind w:left="1701" w:hanging="1701"/>
        <w:rPr>
          <w:b/>
          <w:bCs/>
        </w:rPr>
      </w:pPr>
    </w:p>
    <w:p w14:paraId="36ED04AF" w14:textId="77777777" w:rsidR="00571C23" w:rsidRPr="00E35A42" w:rsidRDefault="00571C23" w:rsidP="0007278A">
      <w:pPr>
        <w:pStyle w:val="Akapit"/>
        <w:spacing w:before="0" w:line="360" w:lineRule="auto"/>
        <w:ind w:left="1701" w:hanging="1701"/>
        <w:rPr>
          <w:b/>
          <w:bCs/>
        </w:rPr>
      </w:pPr>
    </w:p>
    <w:p w14:paraId="694492BE" w14:textId="77777777" w:rsidR="00F315CA" w:rsidRDefault="00F315CA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5130EE1E" w14:textId="77777777" w:rsidR="00F315CA" w:rsidRPr="00C61EDF" w:rsidRDefault="00F315CA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sectPr w:rsidR="00F315CA" w:rsidRPr="00C61EDF" w:rsidSect="00940E18">
      <w:headerReference w:type="default" r:id="rId20"/>
      <w:footerReference w:type="even" r:id="rId21"/>
      <w:footerReference w:type="default" r:id="rId22"/>
      <w:footerReference w:type="first" r:id="rId2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EB17" w14:textId="77777777" w:rsidR="000D4F51" w:rsidRDefault="000D4F51">
      <w:r>
        <w:separator/>
      </w:r>
    </w:p>
  </w:endnote>
  <w:endnote w:type="continuationSeparator" w:id="0">
    <w:p w14:paraId="16E631BE" w14:textId="77777777" w:rsidR="000D4F51" w:rsidRDefault="000D4F51">
      <w:r>
        <w:continuationSeparator/>
      </w:r>
    </w:p>
  </w:endnote>
  <w:endnote w:type="continuationNotice" w:id="1">
    <w:p w14:paraId="107B2134" w14:textId="77777777" w:rsidR="000D4F51" w:rsidRDefault="000D4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IDFont+F1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13A3" w14:textId="77777777" w:rsidR="006172E8" w:rsidRDefault="006172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6172E8" w:rsidRDefault="006172E8">
    <w:pPr>
      <w:pStyle w:val="Stopka"/>
      <w:ind w:right="360"/>
    </w:pPr>
  </w:p>
  <w:p w14:paraId="3EBC934F" w14:textId="77777777" w:rsidR="006172E8" w:rsidRDefault="006172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993501"/>
      <w:docPartObj>
        <w:docPartGallery w:val="Page Numbers (Bottom of Page)"/>
        <w:docPartUnique/>
      </w:docPartObj>
    </w:sdtPr>
    <w:sdtEndPr/>
    <w:sdtContent>
      <w:sdt>
        <w:sdtPr>
          <w:id w:val="-67886464"/>
          <w:docPartObj>
            <w:docPartGallery w:val="Page Numbers (Top of Page)"/>
            <w:docPartUnique/>
          </w:docPartObj>
        </w:sdtPr>
        <w:sdtEndPr/>
        <w:sdtContent>
          <w:p w14:paraId="750DA849" w14:textId="386716EB" w:rsidR="006172E8" w:rsidRDefault="006172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14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6172E8" w:rsidRDefault="006172E8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9374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BDE08A" w14:textId="709F64C2" w:rsidR="006172E8" w:rsidRDefault="006172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6172E8" w:rsidRDefault="00617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D95A0" w14:textId="77777777" w:rsidR="000D4F51" w:rsidRDefault="000D4F51">
      <w:r>
        <w:separator/>
      </w:r>
    </w:p>
  </w:footnote>
  <w:footnote w:type="continuationSeparator" w:id="0">
    <w:p w14:paraId="0D613B29" w14:textId="77777777" w:rsidR="000D4F51" w:rsidRDefault="000D4F51">
      <w:r>
        <w:continuationSeparator/>
      </w:r>
    </w:p>
  </w:footnote>
  <w:footnote w:type="continuationNotice" w:id="1">
    <w:p w14:paraId="0C0F3781" w14:textId="77777777" w:rsidR="000D4F51" w:rsidRDefault="000D4F51"/>
  </w:footnote>
  <w:footnote w:id="2">
    <w:p w14:paraId="0336894B" w14:textId="77777777" w:rsidR="006172E8" w:rsidRPr="001F12FB" w:rsidRDefault="006172E8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C6C8" w14:textId="52CB6A1A" w:rsidR="006172E8" w:rsidRPr="006E52F0" w:rsidRDefault="006172E8" w:rsidP="0047417E">
    <w:pPr>
      <w:spacing w:line="276" w:lineRule="auto"/>
      <w:ind w:left="0"/>
      <w:jc w:val="left"/>
      <w:rPr>
        <w:rFonts w:ascii="Arial" w:hAnsi="Arial" w:cs="Arial"/>
        <w:sz w:val="16"/>
        <w:szCs w:val="16"/>
      </w:rPr>
    </w:pPr>
    <w:r w:rsidRPr="006E52F0">
      <w:rPr>
        <w:rFonts w:ascii="Arial" w:hAnsi="Arial" w:cs="Arial"/>
        <w:sz w:val="16"/>
        <w:szCs w:val="16"/>
      </w:rPr>
      <w:t xml:space="preserve">Specyfikacja Warunków Zamówienia pn.: </w:t>
    </w:r>
    <w:r w:rsidR="00FF746A">
      <w:rPr>
        <w:rFonts w:ascii="Arial" w:hAnsi="Arial" w:cs="Arial"/>
        <w:sz w:val="16"/>
        <w:szCs w:val="16"/>
      </w:rPr>
      <w:t>„</w:t>
    </w:r>
    <w:r w:rsidR="00C5645E" w:rsidRPr="00C5645E">
      <w:rPr>
        <w:rFonts w:ascii="Arial" w:hAnsi="Arial" w:cs="Arial"/>
        <w:sz w:val="16"/>
        <w:szCs w:val="16"/>
      </w:rPr>
      <w:t xml:space="preserve">Dostosowanie urządzeń </w:t>
    </w:r>
    <w:proofErr w:type="spellStart"/>
    <w:r w:rsidR="00C5645E" w:rsidRPr="00C5645E">
      <w:rPr>
        <w:rFonts w:ascii="Arial" w:hAnsi="Arial" w:cs="Arial"/>
        <w:sz w:val="16"/>
        <w:szCs w:val="16"/>
      </w:rPr>
      <w:t>srk</w:t>
    </w:r>
    <w:proofErr w:type="spellEnd"/>
    <w:r w:rsidR="00C5645E" w:rsidRPr="00C5645E">
      <w:rPr>
        <w:rFonts w:ascii="Arial" w:hAnsi="Arial" w:cs="Arial"/>
        <w:sz w:val="16"/>
        <w:szCs w:val="16"/>
      </w:rPr>
      <w:t xml:space="preserve"> na stacji Piława Górna do możliwości prowadzenia ruchu po LK 310 wraz z centralizacją urządzeń </w:t>
    </w:r>
    <w:proofErr w:type="spellStart"/>
    <w:r w:rsidR="00C5645E" w:rsidRPr="00C5645E">
      <w:rPr>
        <w:rFonts w:ascii="Arial" w:hAnsi="Arial" w:cs="Arial"/>
        <w:sz w:val="16"/>
        <w:szCs w:val="16"/>
      </w:rPr>
      <w:t>srk</w:t>
    </w:r>
    <w:proofErr w:type="spellEnd"/>
    <w:r w:rsidR="00C5645E" w:rsidRPr="00C5645E">
      <w:rPr>
        <w:rFonts w:ascii="Arial" w:hAnsi="Arial" w:cs="Arial"/>
        <w:sz w:val="16"/>
        <w:szCs w:val="16"/>
      </w:rPr>
      <w:t xml:space="preserve"> w jeden okręg nastawczy</w:t>
    </w:r>
    <w:r w:rsidR="00EB710E" w:rsidRPr="00C5645E">
      <w:rPr>
        <w:rFonts w:ascii="Arial" w:hAnsi="Arial" w:cs="Arial"/>
        <w:sz w:val="16"/>
        <w:szCs w:val="16"/>
      </w:rPr>
      <w:t xml:space="preserve">”, </w:t>
    </w:r>
    <w:r w:rsidRPr="00C5645E">
      <w:rPr>
        <w:rFonts w:ascii="Arial" w:hAnsi="Arial" w:cs="Arial"/>
        <w:sz w:val="16"/>
        <w:szCs w:val="16"/>
      </w:rPr>
      <w:t>nr referencyjny:</w:t>
    </w:r>
    <w:r w:rsidR="00281CAA" w:rsidRPr="00C5645E">
      <w:rPr>
        <w:rFonts w:ascii="Open Sans" w:hAnsi="Open Sans" w:cs="Open Sans"/>
        <w:color w:val="000000"/>
        <w:sz w:val="16"/>
        <w:szCs w:val="16"/>
        <w:shd w:val="clear" w:color="auto" w:fill="FFFFFF"/>
      </w:rPr>
      <w:t xml:space="preserve"> </w:t>
    </w:r>
    <w:r w:rsidR="00E43364" w:rsidRPr="00E43364">
      <w:rPr>
        <w:rFonts w:ascii="Arial" w:hAnsi="Arial" w:cs="Arial"/>
        <w:sz w:val="16"/>
        <w:szCs w:val="16"/>
      </w:rPr>
      <w:t>PZ.292.190.2026</w:t>
    </w:r>
  </w:p>
  <w:p w14:paraId="3DDC6572" w14:textId="16858B80" w:rsidR="006172E8" w:rsidRDefault="006172E8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2DF6B928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bCs/>
        <w:i w:val="0"/>
        <w:iCs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5F0A5C"/>
    <w:multiLevelType w:val="hybridMultilevel"/>
    <w:tmpl w:val="50D2D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9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8C4563D"/>
    <w:multiLevelType w:val="hybridMultilevel"/>
    <w:tmpl w:val="27368568"/>
    <w:lvl w:ilvl="0" w:tplc="7F0A4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AD1078B"/>
    <w:multiLevelType w:val="hybridMultilevel"/>
    <w:tmpl w:val="A74A55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55A18E5"/>
    <w:multiLevelType w:val="hybridMultilevel"/>
    <w:tmpl w:val="8E6671D8"/>
    <w:lvl w:ilvl="0" w:tplc="DE5AD84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F13FD0"/>
    <w:multiLevelType w:val="hybridMultilevel"/>
    <w:tmpl w:val="B2B44E64"/>
    <w:lvl w:ilvl="0" w:tplc="166EF5C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1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2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CA57EA"/>
    <w:multiLevelType w:val="hybridMultilevel"/>
    <w:tmpl w:val="C8FC1B96"/>
    <w:lvl w:ilvl="0" w:tplc="E2D006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5B2838"/>
    <w:multiLevelType w:val="hybridMultilevel"/>
    <w:tmpl w:val="7CB21FE4"/>
    <w:lvl w:ilvl="0" w:tplc="EEC82112">
      <w:start w:val="1"/>
      <w:numFmt w:val="decimal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783DD7"/>
    <w:multiLevelType w:val="hybridMultilevel"/>
    <w:tmpl w:val="2B4A1948"/>
    <w:lvl w:ilvl="0" w:tplc="BDA4B56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1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7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1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6" w15:restartNumberingAfterBreak="0">
    <w:nsid w:val="671B4D77"/>
    <w:multiLevelType w:val="hybridMultilevel"/>
    <w:tmpl w:val="3B50D83E"/>
    <w:lvl w:ilvl="0" w:tplc="A964027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8C1068"/>
    <w:multiLevelType w:val="hybridMultilevel"/>
    <w:tmpl w:val="22687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FFE390D"/>
    <w:multiLevelType w:val="hybridMultilevel"/>
    <w:tmpl w:val="F3A498AE"/>
    <w:lvl w:ilvl="0" w:tplc="563A5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4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7757">
    <w:abstractNumId w:val="7"/>
  </w:num>
  <w:num w:numId="2" w16cid:durableId="40711529">
    <w:abstractNumId w:val="20"/>
  </w:num>
  <w:num w:numId="3" w16cid:durableId="1158771290">
    <w:abstractNumId w:val="21"/>
  </w:num>
  <w:num w:numId="4" w16cid:durableId="445079788">
    <w:abstractNumId w:val="26"/>
  </w:num>
  <w:num w:numId="5" w16cid:durableId="937559613">
    <w:abstractNumId w:val="28"/>
  </w:num>
  <w:num w:numId="6" w16cid:durableId="617175779">
    <w:abstractNumId w:val="59"/>
  </w:num>
  <w:num w:numId="7" w16cid:durableId="505902004">
    <w:abstractNumId w:val="41"/>
  </w:num>
  <w:num w:numId="8" w16cid:durableId="1840611071">
    <w:abstractNumId w:val="74"/>
  </w:num>
  <w:num w:numId="9" w16cid:durableId="2125422255">
    <w:abstractNumId w:val="63"/>
  </w:num>
  <w:num w:numId="10" w16cid:durableId="927737105">
    <w:abstractNumId w:val="75"/>
  </w:num>
  <w:num w:numId="11" w16cid:durableId="485129961">
    <w:abstractNumId w:val="71"/>
  </w:num>
  <w:num w:numId="12" w16cid:durableId="1550146453">
    <w:abstractNumId w:val="56"/>
  </w:num>
  <w:num w:numId="13" w16cid:durableId="1519659115">
    <w:abstractNumId w:val="39"/>
  </w:num>
  <w:num w:numId="14" w16cid:durableId="1166483956">
    <w:abstractNumId w:val="37"/>
  </w:num>
  <w:num w:numId="15" w16cid:durableId="15751231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5071683">
    <w:abstractNumId w:val="36"/>
  </w:num>
  <w:num w:numId="17" w16cid:durableId="13432410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1912599">
    <w:abstractNumId w:val="32"/>
  </w:num>
  <w:num w:numId="19" w16cid:durableId="1230729043">
    <w:abstractNumId w:val="31"/>
  </w:num>
  <w:num w:numId="20" w16cid:durableId="1591231425">
    <w:abstractNumId w:val="77"/>
  </w:num>
  <w:num w:numId="21" w16cid:durableId="2020303239">
    <w:abstractNumId w:val="66"/>
  </w:num>
  <w:num w:numId="22" w16cid:durableId="863980210">
    <w:abstractNumId w:val="38"/>
  </w:num>
  <w:num w:numId="23" w16cid:durableId="1859614156">
    <w:abstractNumId w:val="48"/>
  </w:num>
  <w:num w:numId="24" w16cid:durableId="2078045819">
    <w:abstractNumId w:val="64"/>
  </w:num>
  <w:num w:numId="25" w16cid:durableId="1916888399">
    <w:abstractNumId w:val="86"/>
  </w:num>
  <w:num w:numId="26" w16cid:durableId="1024136868">
    <w:abstractNumId w:val="68"/>
  </w:num>
  <w:num w:numId="27" w16cid:durableId="138226343">
    <w:abstractNumId w:val="46"/>
  </w:num>
  <w:num w:numId="28" w16cid:durableId="108203952">
    <w:abstractNumId w:val="53"/>
  </w:num>
  <w:num w:numId="29" w16cid:durableId="1078211884">
    <w:abstractNumId w:val="79"/>
  </w:num>
  <w:num w:numId="30" w16cid:durableId="1948194092">
    <w:abstractNumId w:val="85"/>
  </w:num>
  <w:num w:numId="31" w16cid:durableId="2144035272">
    <w:abstractNumId w:val="45"/>
  </w:num>
  <w:num w:numId="32" w16cid:durableId="731124582">
    <w:abstractNumId w:val="42"/>
  </w:num>
  <w:num w:numId="33" w16cid:durableId="1572109799">
    <w:abstractNumId w:val="43"/>
  </w:num>
  <w:num w:numId="34" w16cid:durableId="1415277397">
    <w:abstractNumId w:val="82"/>
  </w:num>
  <w:num w:numId="35" w16cid:durableId="222637856">
    <w:abstractNumId w:val="80"/>
  </w:num>
  <w:num w:numId="36" w16cid:durableId="743066356">
    <w:abstractNumId w:val="35"/>
  </w:num>
  <w:num w:numId="37" w16cid:durableId="322202393">
    <w:abstractNumId w:val="88"/>
  </w:num>
  <w:num w:numId="38" w16cid:durableId="320280130">
    <w:abstractNumId w:val="30"/>
  </w:num>
  <w:num w:numId="39" w16cid:durableId="77992608">
    <w:abstractNumId w:val="40"/>
  </w:num>
  <w:num w:numId="40" w16cid:durableId="875238521">
    <w:abstractNumId w:val="47"/>
  </w:num>
  <w:num w:numId="41" w16cid:durableId="910122718">
    <w:abstractNumId w:val="54"/>
  </w:num>
  <w:num w:numId="42" w16cid:durableId="943079352">
    <w:abstractNumId w:val="49"/>
  </w:num>
  <w:num w:numId="43" w16cid:durableId="519782708">
    <w:abstractNumId w:val="72"/>
  </w:num>
  <w:num w:numId="44" w16cid:durableId="1554999882">
    <w:abstractNumId w:val="55"/>
  </w:num>
  <w:num w:numId="45" w16cid:durableId="372506847">
    <w:abstractNumId w:val="76"/>
  </w:num>
  <w:num w:numId="46" w16cid:durableId="756100129">
    <w:abstractNumId w:val="58"/>
  </w:num>
  <w:num w:numId="47" w16cid:durableId="9882892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40013149">
    <w:abstractNumId w:val="57"/>
  </w:num>
  <w:num w:numId="49" w16cid:durableId="161771395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1DE4"/>
    <w:rsid w:val="00003B0B"/>
    <w:rsid w:val="00004E01"/>
    <w:rsid w:val="000060B7"/>
    <w:rsid w:val="000065B9"/>
    <w:rsid w:val="00010609"/>
    <w:rsid w:val="000110AD"/>
    <w:rsid w:val="000113F5"/>
    <w:rsid w:val="00011F32"/>
    <w:rsid w:val="0001279A"/>
    <w:rsid w:val="00012ABE"/>
    <w:rsid w:val="000137D1"/>
    <w:rsid w:val="00015561"/>
    <w:rsid w:val="000157E7"/>
    <w:rsid w:val="00016257"/>
    <w:rsid w:val="00016F97"/>
    <w:rsid w:val="0001737C"/>
    <w:rsid w:val="0002079D"/>
    <w:rsid w:val="00020F6D"/>
    <w:rsid w:val="0002201F"/>
    <w:rsid w:val="00022631"/>
    <w:rsid w:val="00023592"/>
    <w:rsid w:val="00023676"/>
    <w:rsid w:val="000239A3"/>
    <w:rsid w:val="000248B3"/>
    <w:rsid w:val="0002645D"/>
    <w:rsid w:val="00026BDA"/>
    <w:rsid w:val="00030785"/>
    <w:rsid w:val="00030A23"/>
    <w:rsid w:val="0003341A"/>
    <w:rsid w:val="0003458F"/>
    <w:rsid w:val="00036001"/>
    <w:rsid w:val="00036875"/>
    <w:rsid w:val="00036FE7"/>
    <w:rsid w:val="00037E5D"/>
    <w:rsid w:val="00037E7B"/>
    <w:rsid w:val="00041B01"/>
    <w:rsid w:val="00041D30"/>
    <w:rsid w:val="0004368E"/>
    <w:rsid w:val="00043799"/>
    <w:rsid w:val="00046C05"/>
    <w:rsid w:val="00052DF9"/>
    <w:rsid w:val="00053543"/>
    <w:rsid w:val="00054202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78A"/>
    <w:rsid w:val="000727AC"/>
    <w:rsid w:val="00072A7B"/>
    <w:rsid w:val="00072FDB"/>
    <w:rsid w:val="0007313C"/>
    <w:rsid w:val="0007412B"/>
    <w:rsid w:val="00077FED"/>
    <w:rsid w:val="00082B3F"/>
    <w:rsid w:val="00083180"/>
    <w:rsid w:val="00086A84"/>
    <w:rsid w:val="000871BB"/>
    <w:rsid w:val="00090F99"/>
    <w:rsid w:val="000920E7"/>
    <w:rsid w:val="000924D0"/>
    <w:rsid w:val="00092CDD"/>
    <w:rsid w:val="00094851"/>
    <w:rsid w:val="00094B97"/>
    <w:rsid w:val="00094BE7"/>
    <w:rsid w:val="00095577"/>
    <w:rsid w:val="00096868"/>
    <w:rsid w:val="000974D3"/>
    <w:rsid w:val="00097C41"/>
    <w:rsid w:val="000A0D3B"/>
    <w:rsid w:val="000A15AC"/>
    <w:rsid w:val="000A3D97"/>
    <w:rsid w:val="000A4BF6"/>
    <w:rsid w:val="000A5A09"/>
    <w:rsid w:val="000A6BA6"/>
    <w:rsid w:val="000A6DF7"/>
    <w:rsid w:val="000A7104"/>
    <w:rsid w:val="000A773A"/>
    <w:rsid w:val="000A7EFD"/>
    <w:rsid w:val="000B3B5D"/>
    <w:rsid w:val="000B4B54"/>
    <w:rsid w:val="000B640E"/>
    <w:rsid w:val="000B7623"/>
    <w:rsid w:val="000B794C"/>
    <w:rsid w:val="000B79AA"/>
    <w:rsid w:val="000C2966"/>
    <w:rsid w:val="000C3810"/>
    <w:rsid w:val="000C4530"/>
    <w:rsid w:val="000C5D2C"/>
    <w:rsid w:val="000C64D0"/>
    <w:rsid w:val="000C75A5"/>
    <w:rsid w:val="000D0EB4"/>
    <w:rsid w:val="000D19E1"/>
    <w:rsid w:val="000D24A3"/>
    <w:rsid w:val="000D2DDA"/>
    <w:rsid w:val="000D33A3"/>
    <w:rsid w:val="000D3473"/>
    <w:rsid w:val="000D4F51"/>
    <w:rsid w:val="000D5641"/>
    <w:rsid w:val="000D7760"/>
    <w:rsid w:val="000D7D9D"/>
    <w:rsid w:val="000E06DD"/>
    <w:rsid w:val="000E1BD1"/>
    <w:rsid w:val="000E24AA"/>
    <w:rsid w:val="000E3B8B"/>
    <w:rsid w:val="000E4CFB"/>
    <w:rsid w:val="000E6B8C"/>
    <w:rsid w:val="000F16ED"/>
    <w:rsid w:val="000F196D"/>
    <w:rsid w:val="000F1B36"/>
    <w:rsid w:val="000F317B"/>
    <w:rsid w:val="000F34FD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0F7883"/>
    <w:rsid w:val="001002D8"/>
    <w:rsid w:val="00102BA4"/>
    <w:rsid w:val="00103484"/>
    <w:rsid w:val="00105C89"/>
    <w:rsid w:val="00107879"/>
    <w:rsid w:val="0011066B"/>
    <w:rsid w:val="0011093B"/>
    <w:rsid w:val="00110F0E"/>
    <w:rsid w:val="001111B1"/>
    <w:rsid w:val="0011165F"/>
    <w:rsid w:val="001118DC"/>
    <w:rsid w:val="00111961"/>
    <w:rsid w:val="00112841"/>
    <w:rsid w:val="001129CB"/>
    <w:rsid w:val="00113D05"/>
    <w:rsid w:val="00114A0E"/>
    <w:rsid w:val="00114F26"/>
    <w:rsid w:val="001154A4"/>
    <w:rsid w:val="00115AAC"/>
    <w:rsid w:val="0011636F"/>
    <w:rsid w:val="001169A1"/>
    <w:rsid w:val="0011751F"/>
    <w:rsid w:val="001178B3"/>
    <w:rsid w:val="00117D64"/>
    <w:rsid w:val="00120154"/>
    <w:rsid w:val="00121218"/>
    <w:rsid w:val="00121896"/>
    <w:rsid w:val="00124169"/>
    <w:rsid w:val="00124BC3"/>
    <w:rsid w:val="00125658"/>
    <w:rsid w:val="0012610E"/>
    <w:rsid w:val="0012640E"/>
    <w:rsid w:val="0012697D"/>
    <w:rsid w:val="00127EF9"/>
    <w:rsid w:val="001307E5"/>
    <w:rsid w:val="001317A4"/>
    <w:rsid w:val="00132E86"/>
    <w:rsid w:val="0013528C"/>
    <w:rsid w:val="0013670C"/>
    <w:rsid w:val="00136D31"/>
    <w:rsid w:val="00136F19"/>
    <w:rsid w:val="00140033"/>
    <w:rsid w:val="00140A66"/>
    <w:rsid w:val="00140B12"/>
    <w:rsid w:val="00140C4C"/>
    <w:rsid w:val="00143CF9"/>
    <w:rsid w:val="00146927"/>
    <w:rsid w:val="00151D3C"/>
    <w:rsid w:val="001520FD"/>
    <w:rsid w:val="00152620"/>
    <w:rsid w:val="00152CCA"/>
    <w:rsid w:val="001536DB"/>
    <w:rsid w:val="0015478A"/>
    <w:rsid w:val="00155758"/>
    <w:rsid w:val="0015643A"/>
    <w:rsid w:val="001604BF"/>
    <w:rsid w:val="0016125F"/>
    <w:rsid w:val="00161311"/>
    <w:rsid w:val="001620A0"/>
    <w:rsid w:val="00162362"/>
    <w:rsid w:val="00162644"/>
    <w:rsid w:val="00163220"/>
    <w:rsid w:val="00163D78"/>
    <w:rsid w:val="00164691"/>
    <w:rsid w:val="00165C10"/>
    <w:rsid w:val="001665EB"/>
    <w:rsid w:val="001665F5"/>
    <w:rsid w:val="00166A1D"/>
    <w:rsid w:val="0016783A"/>
    <w:rsid w:val="0017006C"/>
    <w:rsid w:val="00170D8D"/>
    <w:rsid w:val="0017265E"/>
    <w:rsid w:val="001727FA"/>
    <w:rsid w:val="001805BF"/>
    <w:rsid w:val="001808E0"/>
    <w:rsid w:val="00180973"/>
    <w:rsid w:val="0018184E"/>
    <w:rsid w:val="001818F0"/>
    <w:rsid w:val="001819DD"/>
    <w:rsid w:val="0018284C"/>
    <w:rsid w:val="00183280"/>
    <w:rsid w:val="001833A9"/>
    <w:rsid w:val="00183768"/>
    <w:rsid w:val="00184FD3"/>
    <w:rsid w:val="0018522D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A69D5"/>
    <w:rsid w:val="001B06C1"/>
    <w:rsid w:val="001B07C9"/>
    <w:rsid w:val="001B1F7F"/>
    <w:rsid w:val="001B1FF6"/>
    <w:rsid w:val="001B4882"/>
    <w:rsid w:val="001B6184"/>
    <w:rsid w:val="001C0097"/>
    <w:rsid w:val="001C1F81"/>
    <w:rsid w:val="001C1FD5"/>
    <w:rsid w:val="001C2A64"/>
    <w:rsid w:val="001C3021"/>
    <w:rsid w:val="001C35CE"/>
    <w:rsid w:val="001C37A0"/>
    <w:rsid w:val="001C57E0"/>
    <w:rsid w:val="001C76EB"/>
    <w:rsid w:val="001D010A"/>
    <w:rsid w:val="001D0D1A"/>
    <w:rsid w:val="001D1A3C"/>
    <w:rsid w:val="001D1CD2"/>
    <w:rsid w:val="001D2AFC"/>
    <w:rsid w:val="001D388A"/>
    <w:rsid w:val="001D5B9B"/>
    <w:rsid w:val="001D6E36"/>
    <w:rsid w:val="001E1F96"/>
    <w:rsid w:val="001E352E"/>
    <w:rsid w:val="001E459B"/>
    <w:rsid w:val="001E49BC"/>
    <w:rsid w:val="001E4B7C"/>
    <w:rsid w:val="001E5023"/>
    <w:rsid w:val="001E56EC"/>
    <w:rsid w:val="001E62DA"/>
    <w:rsid w:val="001E69A6"/>
    <w:rsid w:val="001E77FF"/>
    <w:rsid w:val="001F20C4"/>
    <w:rsid w:val="001F2BCE"/>
    <w:rsid w:val="001F2D8A"/>
    <w:rsid w:val="001F400E"/>
    <w:rsid w:val="001F5235"/>
    <w:rsid w:val="001F7DE7"/>
    <w:rsid w:val="00200EA7"/>
    <w:rsid w:val="002026E6"/>
    <w:rsid w:val="00203005"/>
    <w:rsid w:val="00204ACF"/>
    <w:rsid w:val="00204C1F"/>
    <w:rsid w:val="00210710"/>
    <w:rsid w:val="00210F1C"/>
    <w:rsid w:val="00212A30"/>
    <w:rsid w:val="00214E7B"/>
    <w:rsid w:val="0021592A"/>
    <w:rsid w:val="0021652E"/>
    <w:rsid w:val="002168BF"/>
    <w:rsid w:val="00216A13"/>
    <w:rsid w:val="00216DCF"/>
    <w:rsid w:val="002174A3"/>
    <w:rsid w:val="00217C4A"/>
    <w:rsid w:val="0022093C"/>
    <w:rsid w:val="00222E97"/>
    <w:rsid w:val="00223999"/>
    <w:rsid w:val="00225113"/>
    <w:rsid w:val="00225CC2"/>
    <w:rsid w:val="00225D02"/>
    <w:rsid w:val="002263B3"/>
    <w:rsid w:val="0022777A"/>
    <w:rsid w:val="00227FCE"/>
    <w:rsid w:val="00231CC1"/>
    <w:rsid w:val="00232F40"/>
    <w:rsid w:val="0023303B"/>
    <w:rsid w:val="00233989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575C"/>
    <w:rsid w:val="002475A8"/>
    <w:rsid w:val="00247812"/>
    <w:rsid w:val="00250C63"/>
    <w:rsid w:val="00250D73"/>
    <w:rsid w:val="00251C23"/>
    <w:rsid w:val="00252582"/>
    <w:rsid w:val="00252DDF"/>
    <w:rsid w:val="00252F51"/>
    <w:rsid w:val="0025323A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4C4"/>
    <w:rsid w:val="00261E4B"/>
    <w:rsid w:val="00263CF0"/>
    <w:rsid w:val="002642EF"/>
    <w:rsid w:val="00264492"/>
    <w:rsid w:val="00264A0C"/>
    <w:rsid w:val="00264B2D"/>
    <w:rsid w:val="002663D2"/>
    <w:rsid w:val="0027037E"/>
    <w:rsid w:val="0027086F"/>
    <w:rsid w:val="00271244"/>
    <w:rsid w:val="00271D26"/>
    <w:rsid w:val="002727BB"/>
    <w:rsid w:val="002772EF"/>
    <w:rsid w:val="002800C2"/>
    <w:rsid w:val="00281CAA"/>
    <w:rsid w:val="00282923"/>
    <w:rsid w:val="0028312A"/>
    <w:rsid w:val="002845B5"/>
    <w:rsid w:val="00285C5C"/>
    <w:rsid w:val="002909C3"/>
    <w:rsid w:val="00290D21"/>
    <w:rsid w:val="002911B3"/>
    <w:rsid w:val="00292162"/>
    <w:rsid w:val="002933A7"/>
    <w:rsid w:val="00294DAC"/>
    <w:rsid w:val="00295228"/>
    <w:rsid w:val="00295736"/>
    <w:rsid w:val="00295AB6"/>
    <w:rsid w:val="00296960"/>
    <w:rsid w:val="002A388F"/>
    <w:rsid w:val="002A3C7E"/>
    <w:rsid w:val="002A475C"/>
    <w:rsid w:val="002A6C83"/>
    <w:rsid w:val="002A7432"/>
    <w:rsid w:val="002A778E"/>
    <w:rsid w:val="002B2C13"/>
    <w:rsid w:val="002B2EA8"/>
    <w:rsid w:val="002B2EF7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1740"/>
    <w:rsid w:val="002D2A73"/>
    <w:rsid w:val="002D34EF"/>
    <w:rsid w:val="002D5009"/>
    <w:rsid w:val="002D7F12"/>
    <w:rsid w:val="002E3908"/>
    <w:rsid w:val="002E51AB"/>
    <w:rsid w:val="002E530F"/>
    <w:rsid w:val="002E6B5C"/>
    <w:rsid w:val="002E7D0E"/>
    <w:rsid w:val="002E7DB9"/>
    <w:rsid w:val="002F05E9"/>
    <w:rsid w:val="002F0D74"/>
    <w:rsid w:val="002F2D94"/>
    <w:rsid w:val="002F3EF0"/>
    <w:rsid w:val="002F649B"/>
    <w:rsid w:val="002F6513"/>
    <w:rsid w:val="002F6A34"/>
    <w:rsid w:val="00300E1B"/>
    <w:rsid w:val="0030373E"/>
    <w:rsid w:val="003044DE"/>
    <w:rsid w:val="00306285"/>
    <w:rsid w:val="00306673"/>
    <w:rsid w:val="00306B77"/>
    <w:rsid w:val="00307D5A"/>
    <w:rsid w:val="003117AF"/>
    <w:rsid w:val="00311C11"/>
    <w:rsid w:val="00313C35"/>
    <w:rsid w:val="00313DB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53C"/>
    <w:rsid w:val="003305D0"/>
    <w:rsid w:val="00330740"/>
    <w:rsid w:val="00331833"/>
    <w:rsid w:val="00334BE3"/>
    <w:rsid w:val="003428BC"/>
    <w:rsid w:val="00342F2B"/>
    <w:rsid w:val="00343123"/>
    <w:rsid w:val="00343452"/>
    <w:rsid w:val="00345001"/>
    <w:rsid w:val="00347543"/>
    <w:rsid w:val="0035093D"/>
    <w:rsid w:val="00351891"/>
    <w:rsid w:val="00351B13"/>
    <w:rsid w:val="00354514"/>
    <w:rsid w:val="00354C24"/>
    <w:rsid w:val="00355447"/>
    <w:rsid w:val="00355B12"/>
    <w:rsid w:val="00356677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3893"/>
    <w:rsid w:val="00374465"/>
    <w:rsid w:val="00375440"/>
    <w:rsid w:val="003758EF"/>
    <w:rsid w:val="0037685F"/>
    <w:rsid w:val="00377C4C"/>
    <w:rsid w:val="00384EE5"/>
    <w:rsid w:val="00385B7C"/>
    <w:rsid w:val="00385F89"/>
    <w:rsid w:val="00386B9F"/>
    <w:rsid w:val="00390ED6"/>
    <w:rsid w:val="00392193"/>
    <w:rsid w:val="0039385D"/>
    <w:rsid w:val="00393A6A"/>
    <w:rsid w:val="00393F1C"/>
    <w:rsid w:val="00393F5B"/>
    <w:rsid w:val="00394266"/>
    <w:rsid w:val="00394EB2"/>
    <w:rsid w:val="00397120"/>
    <w:rsid w:val="003A069A"/>
    <w:rsid w:val="003A0FFB"/>
    <w:rsid w:val="003A1C2B"/>
    <w:rsid w:val="003A3F1D"/>
    <w:rsid w:val="003A4E67"/>
    <w:rsid w:val="003A4F4F"/>
    <w:rsid w:val="003A674B"/>
    <w:rsid w:val="003B02DB"/>
    <w:rsid w:val="003B087B"/>
    <w:rsid w:val="003B177E"/>
    <w:rsid w:val="003B297D"/>
    <w:rsid w:val="003B406B"/>
    <w:rsid w:val="003B46CD"/>
    <w:rsid w:val="003B5DB0"/>
    <w:rsid w:val="003B6C95"/>
    <w:rsid w:val="003B6D75"/>
    <w:rsid w:val="003B73BF"/>
    <w:rsid w:val="003B75DC"/>
    <w:rsid w:val="003C0016"/>
    <w:rsid w:val="003C1F74"/>
    <w:rsid w:val="003C2572"/>
    <w:rsid w:val="003C3587"/>
    <w:rsid w:val="003C4E31"/>
    <w:rsid w:val="003C5288"/>
    <w:rsid w:val="003C5910"/>
    <w:rsid w:val="003C7767"/>
    <w:rsid w:val="003C7AD6"/>
    <w:rsid w:val="003D1010"/>
    <w:rsid w:val="003D14B7"/>
    <w:rsid w:val="003D1CDE"/>
    <w:rsid w:val="003D337C"/>
    <w:rsid w:val="003D375F"/>
    <w:rsid w:val="003D42AE"/>
    <w:rsid w:val="003D4AF3"/>
    <w:rsid w:val="003D5AD0"/>
    <w:rsid w:val="003D7172"/>
    <w:rsid w:val="003D793C"/>
    <w:rsid w:val="003D7A25"/>
    <w:rsid w:val="003E007E"/>
    <w:rsid w:val="003E076F"/>
    <w:rsid w:val="003E10F6"/>
    <w:rsid w:val="003E122E"/>
    <w:rsid w:val="003E2989"/>
    <w:rsid w:val="003E2C15"/>
    <w:rsid w:val="003E34B6"/>
    <w:rsid w:val="003E41C4"/>
    <w:rsid w:val="003E481A"/>
    <w:rsid w:val="003E5BA6"/>
    <w:rsid w:val="003E6761"/>
    <w:rsid w:val="003E71FF"/>
    <w:rsid w:val="003E7220"/>
    <w:rsid w:val="003E79E9"/>
    <w:rsid w:val="003F09FF"/>
    <w:rsid w:val="003F1A01"/>
    <w:rsid w:val="003F2A93"/>
    <w:rsid w:val="003F378C"/>
    <w:rsid w:val="003F4934"/>
    <w:rsid w:val="003F745B"/>
    <w:rsid w:val="0040213D"/>
    <w:rsid w:val="004042AF"/>
    <w:rsid w:val="00404BFC"/>
    <w:rsid w:val="00404E9D"/>
    <w:rsid w:val="0040588E"/>
    <w:rsid w:val="00405C03"/>
    <w:rsid w:val="00413E6F"/>
    <w:rsid w:val="00413EB7"/>
    <w:rsid w:val="0041480D"/>
    <w:rsid w:val="00415F75"/>
    <w:rsid w:val="00416306"/>
    <w:rsid w:val="004171FB"/>
    <w:rsid w:val="0041743A"/>
    <w:rsid w:val="00420FA5"/>
    <w:rsid w:val="004220A7"/>
    <w:rsid w:val="004228EB"/>
    <w:rsid w:val="004236C9"/>
    <w:rsid w:val="0042451E"/>
    <w:rsid w:val="00424C0C"/>
    <w:rsid w:val="0042534C"/>
    <w:rsid w:val="00426316"/>
    <w:rsid w:val="00430F8C"/>
    <w:rsid w:val="004312E2"/>
    <w:rsid w:val="004317F6"/>
    <w:rsid w:val="00433F24"/>
    <w:rsid w:val="00434DCA"/>
    <w:rsid w:val="00436593"/>
    <w:rsid w:val="00437240"/>
    <w:rsid w:val="004374DC"/>
    <w:rsid w:val="00441197"/>
    <w:rsid w:val="00441683"/>
    <w:rsid w:val="0044281A"/>
    <w:rsid w:val="004438FB"/>
    <w:rsid w:val="00444E7F"/>
    <w:rsid w:val="00446165"/>
    <w:rsid w:val="0044740B"/>
    <w:rsid w:val="00447D7F"/>
    <w:rsid w:val="00450711"/>
    <w:rsid w:val="00451983"/>
    <w:rsid w:val="004539DB"/>
    <w:rsid w:val="00454F66"/>
    <w:rsid w:val="00455105"/>
    <w:rsid w:val="004560FA"/>
    <w:rsid w:val="0045630C"/>
    <w:rsid w:val="0045679F"/>
    <w:rsid w:val="004574FF"/>
    <w:rsid w:val="0045798C"/>
    <w:rsid w:val="00460B2B"/>
    <w:rsid w:val="004621EE"/>
    <w:rsid w:val="00462BC0"/>
    <w:rsid w:val="00463F6B"/>
    <w:rsid w:val="0046466E"/>
    <w:rsid w:val="00464FE0"/>
    <w:rsid w:val="00465944"/>
    <w:rsid w:val="00465DDF"/>
    <w:rsid w:val="00466650"/>
    <w:rsid w:val="00466AF2"/>
    <w:rsid w:val="004670F2"/>
    <w:rsid w:val="00467A18"/>
    <w:rsid w:val="0047417E"/>
    <w:rsid w:val="0047470C"/>
    <w:rsid w:val="00475906"/>
    <w:rsid w:val="00475C81"/>
    <w:rsid w:val="00475E55"/>
    <w:rsid w:val="00477052"/>
    <w:rsid w:val="00477983"/>
    <w:rsid w:val="00477D85"/>
    <w:rsid w:val="0048037D"/>
    <w:rsid w:val="00480DB0"/>
    <w:rsid w:val="00481140"/>
    <w:rsid w:val="0048204B"/>
    <w:rsid w:val="004820E8"/>
    <w:rsid w:val="004853BC"/>
    <w:rsid w:val="00485C8A"/>
    <w:rsid w:val="0048609E"/>
    <w:rsid w:val="004862A6"/>
    <w:rsid w:val="00487394"/>
    <w:rsid w:val="00487FB3"/>
    <w:rsid w:val="00490C5C"/>
    <w:rsid w:val="00491327"/>
    <w:rsid w:val="00491A2B"/>
    <w:rsid w:val="00493AB1"/>
    <w:rsid w:val="00493F5E"/>
    <w:rsid w:val="0049426D"/>
    <w:rsid w:val="0049454E"/>
    <w:rsid w:val="00495011"/>
    <w:rsid w:val="004A0BBB"/>
    <w:rsid w:val="004A0EF7"/>
    <w:rsid w:val="004A2740"/>
    <w:rsid w:val="004A34E7"/>
    <w:rsid w:val="004A4663"/>
    <w:rsid w:val="004A51FF"/>
    <w:rsid w:val="004A53DF"/>
    <w:rsid w:val="004A78AF"/>
    <w:rsid w:val="004B0E4A"/>
    <w:rsid w:val="004B3632"/>
    <w:rsid w:val="004B3740"/>
    <w:rsid w:val="004B5026"/>
    <w:rsid w:val="004B7556"/>
    <w:rsid w:val="004B7AA2"/>
    <w:rsid w:val="004B7F31"/>
    <w:rsid w:val="004C0537"/>
    <w:rsid w:val="004C5070"/>
    <w:rsid w:val="004C59B6"/>
    <w:rsid w:val="004C5F30"/>
    <w:rsid w:val="004C7293"/>
    <w:rsid w:val="004C7719"/>
    <w:rsid w:val="004D13A7"/>
    <w:rsid w:val="004D2786"/>
    <w:rsid w:val="004D4FB3"/>
    <w:rsid w:val="004D51CC"/>
    <w:rsid w:val="004D5FE8"/>
    <w:rsid w:val="004D6DA5"/>
    <w:rsid w:val="004D759A"/>
    <w:rsid w:val="004E001B"/>
    <w:rsid w:val="004E0DE2"/>
    <w:rsid w:val="004E0F3A"/>
    <w:rsid w:val="004E1875"/>
    <w:rsid w:val="004E2671"/>
    <w:rsid w:val="004E27C9"/>
    <w:rsid w:val="004E2FC6"/>
    <w:rsid w:val="004E4309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2A8F"/>
    <w:rsid w:val="004F38F8"/>
    <w:rsid w:val="004F5FF7"/>
    <w:rsid w:val="004F6434"/>
    <w:rsid w:val="004F67EA"/>
    <w:rsid w:val="004F78E2"/>
    <w:rsid w:val="005002AF"/>
    <w:rsid w:val="00500A7A"/>
    <w:rsid w:val="00501A59"/>
    <w:rsid w:val="00503D7E"/>
    <w:rsid w:val="00506652"/>
    <w:rsid w:val="00507460"/>
    <w:rsid w:val="0050767F"/>
    <w:rsid w:val="00507A85"/>
    <w:rsid w:val="0051022E"/>
    <w:rsid w:val="00510E1F"/>
    <w:rsid w:val="00511090"/>
    <w:rsid w:val="005142C6"/>
    <w:rsid w:val="005169A4"/>
    <w:rsid w:val="00516AB7"/>
    <w:rsid w:val="00516C4E"/>
    <w:rsid w:val="00517099"/>
    <w:rsid w:val="005172BD"/>
    <w:rsid w:val="00517671"/>
    <w:rsid w:val="00517F55"/>
    <w:rsid w:val="0052092C"/>
    <w:rsid w:val="00521FA3"/>
    <w:rsid w:val="005239AE"/>
    <w:rsid w:val="00524552"/>
    <w:rsid w:val="00525899"/>
    <w:rsid w:val="00525954"/>
    <w:rsid w:val="00525E01"/>
    <w:rsid w:val="00531F87"/>
    <w:rsid w:val="00536044"/>
    <w:rsid w:val="00536DB7"/>
    <w:rsid w:val="00537113"/>
    <w:rsid w:val="00540230"/>
    <w:rsid w:val="005419D5"/>
    <w:rsid w:val="005425FD"/>
    <w:rsid w:val="00542FE4"/>
    <w:rsid w:val="005437F0"/>
    <w:rsid w:val="00544486"/>
    <w:rsid w:val="00544588"/>
    <w:rsid w:val="0054509C"/>
    <w:rsid w:val="00546112"/>
    <w:rsid w:val="00546DA5"/>
    <w:rsid w:val="00547885"/>
    <w:rsid w:val="00551411"/>
    <w:rsid w:val="00551E11"/>
    <w:rsid w:val="00553F75"/>
    <w:rsid w:val="00554044"/>
    <w:rsid w:val="0055448A"/>
    <w:rsid w:val="00554C07"/>
    <w:rsid w:val="0055578E"/>
    <w:rsid w:val="00555F06"/>
    <w:rsid w:val="00561256"/>
    <w:rsid w:val="00563EAF"/>
    <w:rsid w:val="00565921"/>
    <w:rsid w:val="0056656D"/>
    <w:rsid w:val="005667A9"/>
    <w:rsid w:val="00566903"/>
    <w:rsid w:val="00570359"/>
    <w:rsid w:val="005707C8"/>
    <w:rsid w:val="00571C23"/>
    <w:rsid w:val="00571FB8"/>
    <w:rsid w:val="00572420"/>
    <w:rsid w:val="00572738"/>
    <w:rsid w:val="005728DD"/>
    <w:rsid w:val="005740E3"/>
    <w:rsid w:val="005756DC"/>
    <w:rsid w:val="0057701E"/>
    <w:rsid w:val="00577211"/>
    <w:rsid w:val="005825BE"/>
    <w:rsid w:val="0058268B"/>
    <w:rsid w:val="005837E1"/>
    <w:rsid w:val="0058424D"/>
    <w:rsid w:val="00584644"/>
    <w:rsid w:val="00584D40"/>
    <w:rsid w:val="00585759"/>
    <w:rsid w:val="00585E79"/>
    <w:rsid w:val="00585FEF"/>
    <w:rsid w:val="005863D4"/>
    <w:rsid w:val="005865C3"/>
    <w:rsid w:val="005873E9"/>
    <w:rsid w:val="0059259E"/>
    <w:rsid w:val="0059276B"/>
    <w:rsid w:val="00594E84"/>
    <w:rsid w:val="005A07CE"/>
    <w:rsid w:val="005A14CD"/>
    <w:rsid w:val="005A2999"/>
    <w:rsid w:val="005A544D"/>
    <w:rsid w:val="005A64A8"/>
    <w:rsid w:val="005A6BAC"/>
    <w:rsid w:val="005A7341"/>
    <w:rsid w:val="005A7B0A"/>
    <w:rsid w:val="005B16D9"/>
    <w:rsid w:val="005B1770"/>
    <w:rsid w:val="005B17B7"/>
    <w:rsid w:val="005B1DF6"/>
    <w:rsid w:val="005B71E6"/>
    <w:rsid w:val="005C1E68"/>
    <w:rsid w:val="005C3FA5"/>
    <w:rsid w:val="005C4AE5"/>
    <w:rsid w:val="005C4B95"/>
    <w:rsid w:val="005C6E5A"/>
    <w:rsid w:val="005C7939"/>
    <w:rsid w:val="005C7D97"/>
    <w:rsid w:val="005D1C16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1D4C"/>
    <w:rsid w:val="005E4E7A"/>
    <w:rsid w:val="005E51C1"/>
    <w:rsid w:val="005E5C7E"/>
    <w:rsid w:val="005E611C"/>
    <w:rsid w:val="005F1954"/>
    <w:rsid w:val="005F21E4"/>
    <w:rsid w:val="005F4767"/>
    <w:rsid w:val="005F565E"/>
    <w:rsid w:val="005F56F9"/>
    <w:rsid w:val="005F68A1"/>
    <w:rsid w:val="005F721E"/>
    <w:rsid w:val="005F7C35"/>
    <w:rsid w:val="006014EE"/>
    <w:rsid w:val="006017C3"/>
    <w:rsid w:val="0060218B"/>
    <w:rsid w:val="00602F90"/>
    <w:rsid w:val="006030E5"/>
    <w:rsid w:val="0060424E"/>
    <w:rsid w:val="00604A07"/>
    <w:rsid w:val="00604A1C"/>
    <w:rsid w:val="00604C75"/>
    <w:rsid w:val="00605A46"/>
    <w:rsid w:val="00605C59"/>
    <w:rsid w:val="0060641F"/>
    <w:rsid w:val="00607711"/>
    <w:rsid w:val="006078D1"/>
    <w:rsid w:val="00607FA1"/>
    <w:rsid w:val="0061059C"/>
    <w:rsid w:val="00610F7A"/>
    <w:rsid w:val="0061397A"/>
    <w:rsid w:val="00613A08"/>
    <w:rsid w:val="00613E49"/>
    <w:rsid w:val="006148FE"/>
    <w:rsid w:val="00616C78"/>
    <w:rsid w:val="006172E8"/>
    <w:rsid w:val="006200D2"/>
    <w:rsid w:val="00620925"/>
    <w:rsid w:val="00620A41"/>
    <w:rsid w:val="00620FDD"/>
    <w:rsid w:val="0062210D"/>
    <w:rsid w:val="00622DBE"/>
    <w:rsid w:val="006231C4"/>
    <w:rsid w:val="00623BF3"/>
    <w:rsid w:val="00630262"/>
    <w:rsid w:val="006308BE"/>
    <w:rsid w:val="006315D3"/>
    <w:rsid w:val="00633452"/>
    <w:rsid w:val="00633ACA"/>
    <w:rsid w:val="0063464B"/>
    <w:rsid w:val="006346DC"/>
    <w:rsid w:val="00637A92"/>
    <w:rsid w:val="00637F4E"/>
    <w:rsid w:val="00641502"/>
    <w:rsid w:val="00641C01"/>
    <w:rsid w:val="006456A7"/>
    <w:rsid w:val="00646BF4"/>
    <w:rsid w:val="006472BE"/>
    <w:rsid w:val="00651240"/>
    <w:rsid w:val="00653945"/>
    <w:rsid w:val="00655C4D"/>
    <w:rsid w:val="00655D7F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71972"/>
    <w:rsid w:val="00671EC4"/>
    <w:rsid w:val="00672C59"/>
    <w:rsid w:val="00673070"/>
    <w:rsid w:val="00674FF9"/>
    <w:rsid w:val="00675258"/>
    <w:rsid w:val="00676208"/>
    <w:rsid w:val="00676C80"/>
    <w:rsid w:val="0067787C"/>
    <w:rsid w:val="00677C08"/>
    <w:rsid w:val="00680CEF"/>
    <w:rsid w:val="00680E3C"/>
    <w:rsid w:val="0068166F"/>
    <w:rsid w:val="0068323E"/>
    <w:rsid w:val="00683983"/>
    <w:rsid w:val="006842DE"/>
    <w:rsid w:val="00684E2C"/>
    <w:rsid w:val="006863AB"/>
    <w:rsid w:val="00690789"/>
    <w:rsid w:val="00690B1A"/>
    <w:rsid w:val="006928CF"/>
    <w:rsid w:val="006949B7"/>
    <w:rsid w:val="00695381"/>
    <w:rsid w:val="006969B6"/>
    <w:rsid w:val="006A00A1"/>
    <w:rsid w:val="006A540C"/>
    <w:rsid w:val="006A63C9"/>
    <w:rsid w:val="006A6E14"/>
    <w:rsid w:val="006B0A30"/>
    <w:rsid w:val="006B12BE"/>
    <w:rsid w:val="006B2FFD"/>
    <w:rsid w:val="006B3CE8"/>
    <w:rsid w:val="006B43E2"/>
    <w:rsid w:val="006B6E2C"/>
    <w:rsid w:val="006B7132"/>
    <w:rsid w:val="006B7DCB"/>
    <w:rsid w:val="006C0A6F"/>
    <w:rsid w:val="006C0AC2"/>
    <w:rsid w:val="006C144F"/>
    <w:rsid w:val="006C2130"/>
    <w:rsid w:val="006C2BD7"/>
    <w:rsid w:val="006C32C5"/>
    <w:rsid w:val="006C3AB0"/>
    <w:rsid w:val="006C3E8D"/>
    <w:rsid w:val="006C424C"/>
    <w:rsid w:val="006C44E3"/>
    <w:rsid w:val="006C578A"/>
    <w:rsid w:val="006C586F"/>
    <w:rsid w:val="006C6A7A"/>
    <w:rsid w:val="006C7477"/>
    <w:rsid w:val="006C74B8"/>
    <w:rsid w:val="006C74CA"/>
    <w:rsid w:val="006C7A5F"/>
    <w:rsid w:val="006D1577"/>
    <w:rsid w:val="006D339D"/>
    <w:rsid w:val="006D4320"/>
    <w:rsid w:val="006D43A3"/>
    <w:rsid w:val="006D6D17"/>
    <w:rsid w:val="006D783D"/>
    <w:rsid w:val="006E02AB"/>
    <w:rsid w:val="006E1591"/>
    <w:rsid w:val="006E3195"/>
    <w:rsid w:val="006E36F5"/>
    <w:rsid w:val="006E52F0"/>
    <w:rsid w:val="006E53FC"/>
    <w:rsid w:val="006E58A4"/>
    <w:rsid w:val="006E750D"/>
    <w:rsid w:val="006F0125"/>
    <w:rsid w:val="006F0C9C"/>
    <w:rsid w:val="006F2DF0"/>
    <w:rsid w:val="006F40FC"/>
    <w:rsid w:val="006F43DF"/>
    <w:rsid w:val="006F5468"/>
    <w:rsid w:val="006F5CAB"/>
    <w:rsid w:val="006F6043"/>
    <w:rsid w:val="006F652E"/>
    <w:rsid w:val="006F7828"/>
    <w:rsid w:val="006F7AD5"/>
    <w:rsid w:val="00703149"/>
    <w:rsid w:val="00704294"/>
    <w:rsid w:val="00704D92"/>
    <w:rsid w:val="00705C02"/>
    <w:rsid w:val="00706660"/>
    <w:rsid w:val="00707AD1"/>
    <w:rsid w:val="00707C5D"/>
    <w:rsid w:val="007100B8"/>
    <w:rsid w:val="007105BD"/>
    <w:rsid w:val="007109AE"/>
    <w:rsid w:val="007114E7"/>
    <w:rsid w:val="0071412B"/>
    <w:rsid w:val="007152CD"/>
    <w:rsid w:val="00715D89"/>
    <w:rsid w:val="007177C1"/>
    <w:rsid w:val="00720EAF"/>
    <w:rsid w:val="007212EA"/>
    <w:rsid w:val="00721BB9"/>
    <w:rsid w:val="007231AA"/>
    <w:rsid w:val="00724229"/>
    <w:rsid w:val="0072672C"/>
    <w:rsid w:val="00730894"/>
    <w:rsid w:val="007309DC"/>
    <w:rsid w:val="00731819"/>
    <w:rsid w:val="0073364F"/>
    <w:rsid w:val="00734806"/>
    <w:rsid w:val="0073484A"/>
    <w:rsid w:val="00735EA5"/>
    <w:rsid w:val="00740CD9"/>
    <w:rsid w:val="00740D6F"/>
    <w:rsid w:val="00741859"/>
    <w:rsid w:val="00741CCF"/>
    <w:rsid w:val="0074245E"/>
    <w:rsid w:val="00742BDF"/>
    <w:rsid w:val="00744F6C"/>
    <w:rsid w:val="007456B4"/>
    <w:rsid w:val="00745877"/>
    <w:rsid w:val="00745B18"/>
    <w:rsid w:val="00747467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57F4F"/>
    <w:rsid w:val="00757FF1"/>
    <w:rsid w:val="00760173"/>
    <w:rsid w:val="007609C2"/>
    <w:rsid w:val="00761A31"/>
    <w:rsid w:val="00762147"/>
    <w:rsid w:val="00763AF0"/>
    <w:rsid w:val="00764780"/>
    <w:rsid w:val="00765DE2"/>
    <w:rsid w:val="007660EF"/>
    <w:rsid w:val="00766868"/>
    <w:rsid w:val="0076789C"/>
    <w:rsid w:val="00767987"/>
    <w:rsid w:val="00772C56"/>
    <w:rsid w:val="00773B21"/>
    <w:rsid w:val="007755C8"/>
    <w:rsid w:val="00777875"/>
    <w:rsid w:val="0077789E"/>
    <w:rsid w:val="00780C76"/>
    <w:rsid w:val="00780CCF"/>
    <w:rsid w:val="007813D0"/>
    <w:rsid w:val="00783066"/>
    <w:rsid w:val="00786304"/>
    <w:rsid w:val="00787252"/>
    <w:rsid w:val="0078742D"/>
    <w:rsid w:val="00787DA6"/>
    <w:rsid w:val="007901DD"/>
    <w:rsid w:val="007914C0"/>
    <w:rsid w:val="00791DC3"/>
    <w:rsid w:val="00795C45"/>
    <w:rsid w:val="00796815"/>
    <w:rsid w:val="007975A5"/>
    <w:rsid w:val="007A110D"/>
    <w:rsid w:val="007A1475"/>
    <w:rsid w:val="007A28DD"/>
    <w:rsid w:val="007A34A0"/>
    <w:rsid w:val="007A461E"/>
    <w:rsid w:val="007A4A8C"/>
    <w:rsid w:val="007A5F71"/>
    <w:rsid w:val="007A638F"/>
    <w:rsid w:val="007A6946"/>
    <w:rsid w:val="007B0007"/>
    <w:rsid w:val="007B0660"/>
    <w:rsid w:val="007B09EB"/>
    <w:rsid w:val="007B179E"/>
    <w:rsid w:val="007B1B4F"/>
    <w:rsid w:val="007B4AB0"/>
    <w:rsid w:val="007B5772"/>
    <w:rsid w:val="007C2246"/>
    <w:rsid w:val="007C238B"/>
    <w:rsid w:val="007C2B31"/>
    <w:rsid w:val="007C2D9B"/>
    <w:rsid w:val="007C465F"/>
    <w:rsid w:val="007C586D"/>
    <w:rsid w:val="007C6084"/>
    <w:rsid w:val="007C6141"/>
    <w:rsid w:val="007C73B4"/>
    <w:rsid w:val="007C7CC6"/>
    <w:rsid w:val="007D0368"/>
    <w:rsid w:val="007D232A"/>
    <w:rsid w:val="007D2997"/>
    <w:rsid w:val="007D36EB"/>
    <w:rsid w:val="007D382E"/>
    <w:rsid w:val="007D4472"/>
    <w:rsid w:val="007D5EF0"/>
    <w:rsid w:val="007D7967"/>
    <w:rsid w:val="007D7DF5"/>
    <w:rsid w:val="007E0A95"/>
    <w:rsid w:val="007E0FEC"/>
    <w:rsid w:val="007E13A8"/>
    <w:rsid w:val="007E1C4F"/>
    <w:rsid w:val="007E1F0B"/>
    <w:rsid w:val="007E2D4E"/>
    <w:rsid w:val="007E4FBA"/>
    <w:rsid w:val="007E7005"/>
    <w:rsid w:val="007E74BD"/>
    <w:rsid w:val="007E7DC2"/>
    <w:rsid w:val="007F064C"/>
    <w:rsid w:val="007F165A"/>
    <w:rsid w:val="007F1821"/>
    <w:rsid w:val="007F1840"/>
    <w:rsid w:val="007F1C62"/>
    <w:rsid w:val="007F2A6C"/>
    <w:rsid w:val="007F2E50"/>
    <w:rsid w:val="007F4F21"/>
    <w:rsid w:val="007F59DB"/>
    <w:rsid w:val="007F5B65"/>
    <w:rsid w:val="007F629A"/>
    <w:rsid w:val="007F6320"/>
    <w:rsid w:val="007F7113"/>
    <w:rsid w:val="007F7975"/>
    <w:rsid w:val="00801CA6"/>
    <w:rsid w:val="00802749"/>
    <w:rsid w:val="008037EF"/>
    <w:rsid w:val="008037F7"/>
    <w:rsid w:val="008046D0"/>
    <w:rsid w:val="00805459"/>
    <w:rsid w:val="00805C30"/>
    <w:rsid w:val="008065F4"/>
    <w:rsid w:val="00806638"/>
    <w:rsid w:val="00806BA3"/>
    <w:rsid w:val="00806E6C"/>
    <w:rsid w:val="00806F55"/>
    <w:rsid w:val="0080797C"/>
    <w:rsid w:val="00807AAC"/>
    <w:rsid w:val="008105A1"/>
    <w:rsid w:val="00810E26"/>
    <w:rsid w:val="008111BA"/>
    <w:rsid w:val="0081161B"/>
    <w:rsid w:val="00812565"/>
    <w:rsid w:val="0081291B"/>
    <w:rsid w:val="008161B8"/>
    <w:rsid w:val="008173BA"/>
    <w:rsid w:val="00817409"/>
    <w:rsid w:val="00817851"/>
    <w:rsid w:val="0082003A"/>
    <w:rsid w:val="008222D4"/>
    <w:rsid w:val="00822FFE"/>
    <w:rsid w:val="0082418B"/>
    <w:rsid w:val="00824B18"/>
    <w:rsid w:val="008253AB"/>
    <w:rsid w:val="008253C1"/>
    <w:rsid w:val="0082606A"/>
    <w:rsid w:val="00826B0E"/>
    <w:rsid w:val="00826D49"/>
    <w:rsid w:val="00830857"/>
    <w:rsid w:val="00832FD6"/>
    <w:rsid w:val="008335CF"/>
    <w:rsid w:val="00835E98"/>
    <w:rsid w:val="00836830"/>
    <w:rsid w:val="00837281"/>
    <w:rsid w:val="008403D1"/>
    <w:rsid w:val="00840400"/>
    <w:rsid w:val="00840682"/>
    <w:rsid w:val="00840B49"/>
    <w:rsid w:val="00840DAE"/>
    <w:rsid w:val="008434EA"/>
    <w:rsid w:val="0084443C"/>
    <w:rsid w:val="00844C2E"/>
    <w:rsid w:val="00844CD8"/>
    <w:rsid w:val="00844D6E"/>
    <w:rsid w:val="0084734C"/>
    <w:rsid w:val="008500A0"/>
    <w:rsid w:val="00850921"/>
    <w:rsid w:val="00852940"/>
    <w:rsid w:val="0085376B"/>
    <w:rsid w:val="008570CA"/>
    <w:rsid w:val="00861D0A"/>
    <w:rsid w:val="00862170"/>
    <w:rsid w:val="008635AF"/>
    <w:rsid w:val="00864034"/>
    <w:rsid w:val="008649E4"/>
    <w:rsid w:val="00864D0E"/>
    <w:rsid w:val="00865CEC"/>
    <w:rsid w:val="00866919"/>
    <w:rsid w:val="00867382"/>
    <w:rsid w:val="00870E17"/>
    <w:rsid w:val="00870E44"/>
    <w:rsid w:val="00871A85"/>
    <w:rsid w:val="00871EE7"/>
    <w:rsid w:val="008724F8"/>
    <w:rsid w:val="00873E90"/>
    <w:rsid w:val="008746CD"/>
    <w:rsid w:val="00877D43"/>
    <w:rsid w:val="008800A3"/>
    <w:rsid w:val="008800A7"/>
    <w:rsid w:val="00880D5A"/>
    <w:rsid w:val="008819F9"/>
    <w:rsid w:val="00882A19"/>
    <w:rsid w:val="00885103"/>
    <w:rsid w:val="00886AE3"/>
    <w:rsid w:val="00886BB6"/>
    <w:rsid w:val="008901F0"/>
    <w:rsid w:val="0089250A"/>
    <w:rsid w:val="0089273C"/>
    <w:rsid w:val="00892B94"/>
    <w:rsid w:val="00892D7B"/>
    <w:rsid w:val="00894180"/>
    <w:rsid w:val="00894364"/>
    <w:rsid w:val="0089520A"/>
    <w:rsid w:val="00896F53"/>
    <w:rsid w:val="00897B9D"/>
    <w:rsid w:val="008A1B54"/>
    <w:rsid w:val="008A1F20"/>
    <w:rsid w:val="008A249F"/>
    <w:rsid w:val="008A3228"/>
    <w:rsid w:val="008A44B0"/>
    <w:rsid w:val="008A5742"/>
    <w:rsid w:val="008A5F5A"/>
    <w:rsid w:val="008A7567"/>
    <w:rsid w:val="008B0A32"/>
    <w:rsid w:val="008B0BF4"/>
    <w:rsid w:val="008B1069"/>
    <w:rsid w:val="008B1DB4"/>
    <w:rsid w:val="008B33DA"/>
    <w:rsid w:val="008B3793"/>
    <w:rsid w:val="008B3B3A"/>
    <w:rsid w:val="008B519B"/>
    <w:rsid w:val="008B537C"/>
    <w:rsid w:val="008B6838"/>
    <w:rsid w:val="008B6B74"/>
    <w:rsid w:val="008B73A2"/>
    <w:rsid w:val="008C21A9"/>
    <w:rsid w:val="008C416F"/>
    <w:rsid w:val="008C468E"/>
    <w:rsid w:val="008C4EDB"/>
    <w:rsid w:val="008C5FAA"/>
    <w:rsid w:val="008D3371"/>
    <w:rsid w:val="008D35C2"/>
    <w:rsid w:val="008D435E"/>
    <w:rsid w:val="008D59E3"/>
    <w:rsid w:val="008E01F5"/>
    <w:rsid w:val="008E07B8"/>
    <w:rsid w:val="008E1D85"/>
    <w:rsid w:val="008E1D90"/>
    <w:rsid w:val="008E41B5"/>
    <w:rsid w:val="008E4497"/>
    <w:rsid w:val="008E59BF"/>
    <w:rsid w:val="008E5E2E"/>
    <w:rsid w:val="008E7327"/>
    <w:rsid w:val="008E73E3"/>
    <w:rsid w:val="008F0031"/>
    <w:rsid w:val="008F04D6"/>
    <w:rsid w:val="008F06DE"/>
    <w:rsid w:val="008F182C"/>
    <w:rsid w:val="008F1EC9"/>
    <w:rsid w:val="008F2D2F"/>
    <w:rsid w:val="008F2DA2"/>
    <w:rsid w:val="008F43D5"/>
    <w:rsid w:val="008F454B"/>
    <w:rsid w:val="008F476A"/>
    <w:rsid w:val="008F541B"/>
    <w:rsid w:val="008F73DC"/>
    <w:rsid w:val="008F7751"/>
    <w:rsid w:val="00900672"/>
    <w:rsid w:val="00900C93"/>
    <w:rsid w:val="00902755"/>
    <w:rsid w:val="00904073"/>
    <w:rsid w:val="009044E3"/>
    <w:rsid w:val="00904573"/>
    <w:rsid w:val="00905DC9"/>
    <w:rsid w:val="0090610C"/>
    <w:rsid w:val="009069EF"/>
    <w:rsid w:val="00906BA1"/>
    <w:rsid w:val="00906D0E"/>
    <w:rsid w:val="00907D4E"/>
    <w:rsid w:val="009103BB"/>
    <w:rsid w:val="00911F70"/>
    <w:rsid w:val="0091211A"/>
    <w:rsid w:val="00913B3F"/>
    <w:rsid w:val="00913D0C"/>
    <w:rsid w:val="00914302"/>
    <w:rsid w:val="00914735"/>
    <w:rsid w:val="0091621E"/>
    <w:rsid w:val="00916928"/>
    <w:rsid w:val="00916C8E"/>
    <w:rsid w:val="00922433"/>
    <w:rsid w:val="009229DD"/>
    <w:rsid w:val="009235F3"/>
    <w:rsid w:val="009245B0"/>
    <w:rsid w:val="00924686"/>
    <w:rsid w:val="00924B14"/>
    <w:rsid w:val="00926D84"/>
    <w:rsid w:val="00927AA5"/>
    <w:rsid w:val="009346B2"/>
    <w:rsid w:val="009354D9"/>
    <w:rsid w:val="0093629A"/>
    <w:rsid w:val="0093739A"/>
    <w:rsid w:val="009378F8"/>
    <w:rsid w:val="0094003C"/>
    <w:rsid w:val="00940D47"/>
    <w:rsid w:val="00940E18"/>
    <w:rsid w:val="009419AF"/>
    <w:rsid w:val="00942E9A"/>
    <w:rsid w:val="00943A07"/>
    <w:rsid w:val="00944364"/>
    <w:rsid w:val="009449BA"/>
    <w:rsid w:val="00944F34"/>
    <w:rsid w:val="009453E7"/>
    <w:rsid w:val="00950721"/>
    <w:rsid w:val="00951B09"/>
    <w:rsid w:val="00952125"/>
    <w:rsid w:val="00957547"/>
    <w:rsid w:val="00957DEE"/>
    <w:rsid w:val="00960207"/>
    <w:rsid w:val="00960BB8"/>
    <w:rsid w:val="00961939"/>
    <w:rsid w:val="00961CE5"/>
    <w:rsid w:val="009624CD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92322"/>
    <w:rsid w:val="00992865"/>
    <w:rsid w:val="00992A67"/>
    <w:rsid w:val="00993101"/>
    <w:rsid w:val="00993920"/>
    <w:rsid w:val="00993AB7"/>
    <w:rsid w:val="00995CBA"/>
    <w:rsid w:val="00996842"/>
    <w:rsid w:val="00996B84"/>
    <w:rsid w:val="00996D75"/>
    <w:rsid w:val="009977C8"/>
    <w:rsid w:val="00997C02"/>
    <w:rsid w:val="009A0C24"/>
    <w:rsid w:val="009A3C52"/>
    <w:rsid w:val="009A4A0F"/>
    <w:rsid w:val="009A7725"/>
    <w:rsid w:val="009B2625"/>
    <w:rsid w:val="009B31D4"/>
    <w:rsid w:val="009B32C4"/>
    <w:rsid w:val="009B36C2"/>
    <w:rsid w:val="009B4BF3"/>
    <w:rsid w:val="009B5CAD"/>
    <w:rsid w:val="009C03F3"/>
    <w:rsid w:val="009C10DA"/>
    <w:rsid w:val="009C13A2"/>
    <w:rsid w:val="009C1976"/>
    <w:rsid w:val="009C2576"/>
    <w:rsid w:val="009C2E40"/>
    <w:rsid w:val="009C4843"/>
    <w:rsid w:val="009C5347"/>
    <w:rsid w:val="009C72AE"/>
    <w:rsid w:val="009C7681"/>
    <w:rsid w:val="009D01B8"/>
    <w:rsid w:val="009D1B26"/>
    <w:rsid w:val="009D1FB3"/>
    <w:rsid w:val="009D2055"/>
    <w:rsid w:val="009D31F4"/>
    <w:rsid w:val="009D7469"/>
    <w:rsid w:val="009D772A"/>
    <w:rsid w:val="009D7E9A"/>
    <w:rsid w:val="009E125D"/>
    <w:rsid w:val="009E14ED"/>
    <w:rsid w:val="009E2114"/>
    <w:rsid w:val="009E2A38"/>
    <w:rsid w:val="009E3578"/>
    <w:rsid w:val="009E4190"/>
    <w:rsid w:val="009E56ED"/>
    <w:rsid w:val="009E5BAF"/>
    <w:rsid w:val="009E5CAF"/>
    <w:rsid w:val="009E6C25"/>
    <w:rsid w:val="009F0154"/>
    <w:rsid w:val="009F05D9"/>
    <w:rsid w:val="009F087B"/>
    <w:rsid w:val="009F0E35"/>
    <w:rsid w:val="009F4299"/>
    <w:rsid w:val="009F4771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101BF"/>
    <w:rsid w:val="00A10A31"/>
    <w:rsid w:val="00A1234F"/>
    <w:rsid w:val="00A12963"/>
    <w:rsid w:val="00A12AA3"/>
    <w:rsid w:val="00A20D16"/>
    <w:rsid w:val="00A2172F"/>
    <w:rsid w:val="00A23423"/>
    <w:rsid w:val="00A23605"/>
    <w:rsid w:val="00A248AA"/>
    <w:rsid w:val="00A24F12"/>
    <w:rsid w:val="00A27209"/>
    <w:rsid w:val="00A279D7"/>
    <w:rsid w:val="00A303E0"/>
    <w:rsid w:val="00A30E7E"/>
    <w:rsid w:val="00A318D0"/>
    <w:rsid w:val="00A31F23"/>
    <w:rsid w:val="00A32A68"/>
    <w:rsid w:val="00A347BD"/>
    <w:rsid w:val="00A35177"/>
    <w:rsid w:val="00A357D7"/>
    <w:rsid w:val="00A40A6E"/>
    <w:rsid w:val="00A41490"/>
    <w:rsid w:val="00A42FC9"/>
    <w:rsid w:val="00A4350D"/>
    <w:rsid w:val="00A44F7E"/>
    <w:rsid w:val="00A46A7A"/>
    <w:rsid w:val="00A471F3"/>
    <w:rsid w:val="00A47BED"/>
    <w:rsid w:val="00A50BE7"/>
    <w:rsid w:val="00A510AF"/>
    <w:rsid w:val="00A51151"/>
    <w:rsid w:val="00A5321D"/>
    <w:rsid w:val="00A535C4"/>
    <w:rsid w:val="00A535F2"/>
    <w:rsid w:val="00A53D2C"/>
    <w:rsid w:val="00A54597"/>
    <w:rsid w:val="00A55EF6"/>
    <w:rsid w:val="00A56624"/>
    <w:rsid w:val="00A6114D"/>
    <w:rsid w:val="00A618A8"/>
    <w:rsid w:val="00A6249C"/>
    <w:rsid w:val="00A62989"/>
    <w:rsid w:val="00A63923"/>
    <w:rsid w:val="00A63AE4"/>
    <w:rsid w:val="00A6766A"/>
    <w:rsid w:val="00A717B4"/>
    <w:rsid w:val="00A7268E"/>
    <w:rsid w:val="00A74000"/>
    <w:rsid w:val="00A80702"/>
    <w:rsid w:val="00A8086C"/>
    <w:rsid w:val="00A80DFC"/>
    <w:rsid w:val="00A80F09"/>
    <w:rsid w:val="00A81A5C"/>
    <w:rsid w:val="00A843D1"/>
    <w:rsid w:val="00A847C2"/>
    <w:rsid w:val="00A8663C"/>
    <w:rsid w:val="00A86F8B"/>
    <w:rsid w:val="00A90130"/>
    <w:rsid w:val="00A92830"/>
    <w:rsid w:val="00A92B60"/>
    <w:rsid w:val="00A936B4"/>
    <w:rsid w:val="00A9503C"/>
    <w:rsid w:val="00A951B0"/>
    <w:rsid w:val="00AA16F5"/>
    <w:rsid w:val="00AA1825"/>
    <w:rsid w:val="00AA1A0B"/>
    <w:rsid w:val="00AA1F88"/>
    <w:rsid w:val="00AA318F"/>
    <w:rsid w:val="00AA3957"/>
    <w:rsid w:val="00AA3A27"/>
    <w:rsid w:val="00AA3CB9"/>
    <w:rsid w:val="00AA6BD2"/>
    <w:rsid w:val="00AA7814"/>
    <w:rsid w:val="00AB1B1A"/>
    <w:rsid w:val="00AB2A05"/>
    <w:rsid w:val="00AB3A50"/>
    <w:rsid w:val="00AB401C"/>
    <w:rsid w:val="00AB5A7A"/>
    <w:rsid w:val="00AB5E74"/>
    <w:rsid w:val="00AB6A2D"/>
    <w:rsid w:val="00AB798B"/>
    <w:rsid w:val="00AC0D81"/>
    <w:rsid w:val="00AC138C"/>
    <w:rsid w:val="00AC26AC"/>
    <w:rsid w:val="00AC3C71"/>
    <w:rsid w:val="00AC7BB0"/>
    <w:rsid w:val="00AD004C"/>
    <w:rsid w:val="00AD22F9"/>
    <w:rsid w:val="00AD3291"/>
    <w:rsid w:val="00AD4D51"/>
    <w:rsid w:val="00AD5F29"/>
    <w:rsid w:val="00AD6121"/>
    <w:rsid w:val="00AD78F6"/>
    <w:rsid w:val="00AE0789"/>
    <w:rsid w:val="00AE44F1"/>
    <w:rsid w:val="00AE4D7F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371A"/>
    <w:rsid w:val="00AF5613"/>
    <w:rsid w:val="00AF6DCE"/>
    <w:rsid w:val="00AF73C3"/>
    <w:rsid w:val="00B0064E"/>
    <w:rsid w:val="00B0098B"/>
    <w:rsid w:val="00B016A2"/>
    <w:rsid w:val="00B027F5"/>
    <w:rsid w:val="00B03657"/>
    <w:rsid w:val="00B044E1"/>
    <w:rsid w:val="00B04772"/>
    <w:rsid w:val="00B07C23"/>
    <w:rsid w:val="00B10408"/>
    <w:rsid w:val="00B10E4A"/>
    <w:rsid w:val="00B11D30"/>
    <w:rsid w:val="00B14B7C"/>
    <w:rsid w:val="00B154DD"/>
    <w:rsid w:val="00B15EC8"/>
    <w:rsid w:val="00B174C3"/>
    <w:rsid w:val="00B1786D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43092"/>
    <w:rsid w:val="00B43BF9"/>
    <w:rsid w:val="00B4590D"/>
    <w:rsid w:val="00B4783B"/>
    <w:rsid w:val="00B47FA2"/>
    <w:rsid w:val="00B501E0"/>
    <w:rsid w:val="00B52A1B"/>
    <w:rsid w:val="00B54728"/>
    <w:rsid w:val="00B55F16"/>
    <w:rsid w:val="00B564BE"/>
    <w:rsid w:val="00B56F7F"/>
    <w:rsid w:val="00B570A0"/>
    <w:rsid w:val="00B578D4"/>
    <w:rsid w:val="00B6001D"/>
    <w:rsid w:val="00B602F6"/>
    <w:rsid w:val="00B61612"/>
    <w:rsid w:val="00B6531A"/>
    <w:rsid w:val="00B6716B"/>
    <w:rsid w:val="00B6724A"/>
    <w:rsid w:val="00B67C33"/>
    <w:rsid w:val="00B7030C"/>
    <w:rsid w:val="00B71833"/>
    <w:rsid w:val="00B722CB"/>
    <w:rsid w:val="00B73D73"/>
    <w:rsid w:val="00B7431E"/>
    <w:rsid w:val="00B839AB"/>
    <w:rsid w:val="00B83B81"/>
    <w:rsid w:val="00B84239"/>
    <w:rsid w:val="00B842EB"/>
    <w:rsid w:val="00B85186"/>
    <w:rsid w:val="00B917A9"/>
    <w:rsid w:val="00B92397"/>
    <w:rsid w:val="00B940DD"/>
    <w:rsid w:val="00B94CD0"/>
    <w:rsid w:val="00B96D85"/>
    <w:rsid w:val="00BA1A59"/>
    <w:rsid w:val="00BA3045"/>
    <w:rsid w:val="00BA3C53"/>
    <w:rsid w:val="00BA4D11"/>
    <w:rsid w:val="00BA5602"/>
    <w:rsid w:val="00BA64AD"/>
    <w:rsid w:val="00BA6550"/>
    <w:rsid w:val="00BA7139"/>
    <w:rsid w:val="00BA7199"/>
    <w:rsid w:val="00BA7EF3"/>
    <w:rsid w:val="00BB055B"/>
    <w:rsid w:val="00BB112B"/>
    <w:rsid w:val="00BB209E"/>
    <w:rsid w:val="00BB2349"/>
    <w:rsid w:val="00BB3505"/>
    <w:rsid w:val="00BB3807"/>
    <w:rsid w:val="00BB4E1F"/>
    <w:rsid w:val="00BB5A21"/>
    <w:rsid w:val="00BB7607"/>
    <w:rsid w:val="00BC0E7C"/>
    <w:rsid w:val="00BC11C3"/>
    <w:rsid w:val="00BC1B72"/>
    <w:rsid w:val="00BC1B85"/>
    <w:rsid w:val="00BC1FBE"/>
    <w:rsid w:val="00BC2AD7"/>
    <w:rsid w:val="00BC36EA"/>
    <w:rsid w:val="00BC396D"/>
    <w:rsid w:val="00BC40D6"/>
    <w:rsid w:val="00BC4803"/>
    <w:rsid w:val="00BC55DF"/>
    <w:rsid w:val="00BC692F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D7EAC"/>
    <w:rsid w:val="00BE119D"/>
    <w:rsid w:val="00BE1862"/>
    <w:rsid w:val="00BE1AEA"/>
    <w:rsid w:val="00BE2101"/>
    <w:rsid w:val="00BE277E"/>
    <w:rsid w:val="00BE3A8A"/>
    <w:rsid w:val="00BE4F12"/>
    <w:rsid w:val="00BE6623"/>
    <w:rsid w:val="00BE66EE"/>
    <w:rsid w:val="00BE6C23"/>
    <w:rsid w:val="00BE6CF7"/>
    <w:rsid w:val="00BF0555"/>
    <w:rsid w:val="00BF0A06"/>
    <w:rsid w:val="00BF0BA5"/>
    <w:rsid w:val="00BF2E60"/>
    <w:rsid w:val="00BF3B84"/>
    <w:rsid w:val="00BF4502"/>
    <w:rsid w:val="00BF45F8"/>
    <w:rsid w:val="00BF5B0C"/>
    <w:rsid w:val="00BF6685"/>
    <w:rsid w:val="00C00201"/>
    <w:rsid w:val="00C01126"/>
    <w:rsid w:val="00C03547"/>
    <w:rsid w:val="00C044D7"/>
    <w:rsid w:val="00C04CA6"/>
    <w:rsid w:val="00C0695D"/>
    <w:rsid w:val="00C06FC6"/>
    <w:rsid w:val="00C0723D"/>
    <w:rsid w:val="00C07ADC"/>
    <w:rsid w:val="00C11112"/>
    <w:rsid w:val="00C11825"/>
    <w:rsid w:val="00C11EE3"/>
    <w:rsid w:val="00C12A38"/>
    <w:rsid w:val="00C13B10"/>
    <w:rsid w:val="00C1558B"/>
    <w:rsid w:val="00C155B4"/>
    <w:rsid w:val="00C165E4"/>
    <w:rsid w:val="00C17E58"/>
    <w:rsid w:val="00C20036"/>
    <w:rsid w:val="00C201F2"/>
    <w:rsid w:val="00C208EB"/>
    <w:rsid w:val="00C21B41"/>
    <w:rsid w:val="00C21E7C"/>
    <w:rsid w:val="00C2406F"/>
    <w:rsid w:val="00C2460F"/>
    <w:rsid w:val="00C2476C"/>
    <w:rsid w:val="00C2548A"/>
    <w:rsid w:val="00C256D4"/>
    <w:rsid w:val="00C25BE0"/>
    <w:rsid w:val="00C25CF4"/>
    <w:rsid w:val="00C26E41"/>
    <w:rsid w:val="00C27250"/>
    <w:rsid w:val="00C27CE7"/>
    <w:rsid w:val="00C30031"/>
    <w:rsid w:val="00C304B1"/>
    <w:rsid w:val="00C30502"/>
    <w:rsid w:val="00C30ADA"/>
    <w:rsid w:val="00C31FF7"/>
    <w:rsid w:val="00C32C21"/>
    <w:rsid w:val="00C33BAD"/>
    <w:rsid w:val="00C33C71"/>
    <w:rsid w:val="00C3763A"/>
    <w:rsid w:val="00C377DB"/>
    <w:rsid w:val="00C40B4D"/>
    <w:rsid w:val="00C412CC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A24"/>
    <w:rsid w:val="00C51E11"/>
    <w:rsid w:val="00C523F9"/>
    <w:rsid w:val="00C5317D"/>
    <w:rsid w:val="00C55EB5"/>
    <w:rsid w:val="00C5645E"/>
    <w:rsid w:val="00C56A81"/>
    <w:rsid w:val="00C56AB6"/>
    <w:rsid w:val="00C57521"/>
    <w:rsid w:val="00C61650"/>
    <w:rsid w:val="00C61EDF"/>
    <w:rsid w:val="00C621BE"/>
    <w:rsid w:val="00C62DF6"/>
    <w:rsid w:val="00C6309E"/>
    <w:rsid w:val="00C64770"/>
    <w:rsid w:val="00C65364"/>
    <w:rsid w:val="00C6563C"/>
    <w:rsid w:val="00C65CEA"/>
    <w:rsid w:val="00C67975"/>
    <w:rsid w:val="00C70172"/>
    <w:rsid w:val="00C70AE3"/>
    <w:rsid w:val="00C744C6"/>
    <w:rsid w:val="00C7752E"/>
    <w:rsid w:val="00C77721"/>
    <w:rsid w:val="00C804CE"/>
    <w:rsid w:val="00C83637"/>
    <w:rsid w:val="00C848F6"/>
    <w:rsid w:val="00C84B0C"/>
    <w:rsid w:val="00C84BD7"/>
    <w:rsid w:val="00C85211"/>
    <w:rsid w:val="00C908B8"/>
    <w:rsid w:val="00C90E28"/>
    <w:rsid w:val="00C90F0A"/>
    <w:rsid w:val="00C91EF2"/>
    <w:rsid w:val="00C92D0F"/>
    <w:rsid w:val="00C9342A"/>
    <w:rsid w:val="00C93764"/>
    <w:rsid w:val="00C937FF"/>
    <w:rsid w:val="00C942F1"/>
    <w:rsid w:val="00C943FC"/>
    <w:rsid w:val="00C947E2"/>
    <w:rsid w:val="00C9492E"/>
    <w:rsid w:val="00CA053B"/>
    <w:rsid w:val="00CA1011"/>
    <w:rsid w:val="00CA497B"/>
    <w:rsid w:val="00CA5161"/>
    <w:rsid w:val="00CA69A7"/>
    <w:rsid w:val="00CB0CB8"/>
    <w:rsid w:val="00CB437D"/>
    <w:rsid w:val="00CB4D3E"/>
    <w:rsid w:val="00CB5BD8"/>
    <w:rsid w:val="00CB63CC"/>
    <w:rsid w:val="00CB6EFA"/>
    <w:rsid w:val="00CB7245"/>
    <w:rsid w:val="00CC0716"/>
    <w:rsid w:val="00CC1691"/>
    <w:rsid w:val="00CC2895"/>
    <w:rsid w:val="00CC3A95"/>
    <w:rsid w:val="00CC444D"/>
    <w:rsid w:val="00CC48BC"/>
    <w:rsid w:val="00CC66CF"/>
    <w:rsid w:val="00CC721F"/>
    <w:rsid w:val="00CC7317"/>
    <w:rsid w:val="00CC797E"/>
    <w:rsid w:val="00CD0A9D"/>
    <w:rsid w:val="00CD0B9F"/>
    <w:rsid w:val="00CD2965"/>
    <w:rsid w:val="00CD378B"/>
    <w:rsid w:val="00CD4595"/>
    <w:rsid w:val="00CD4891"/>
    <w:rsid w:val="00CD655E"/>
    <w:rsid w:val="00CD7488"/>
    <w:rsid w:val="00CE1965"/>
    <w:rsid w:val="00CE1CF7"/>
    <w:rsid w:val="00CE2492"/>
    <w:rsid w:val="00CE2502"/>
    <w:rsid w:val="00CE2E2B"/>
    <w:rsid w:val="00CE3B7C"/>
    <w:rsid w:val="00CE453E"/>
    <w:rsid w:val="00CE4D1F"/>
    <w:rsid w:val="00CE5125"/>
    <w:rsid w:val="00CE6716"/>
    <w:rsid w:val="00CE6EFB"/>
    <w:rsid w:val="00CF1761"/>
    <w:rsid w:val="00CF1A9D"/>
    <w:rsid w:val="00CF2B95"/>
    <w:rsid w:val="00CF37CA"/>
    <w:rsid w:val="00CF4758"/>
    <w:rsid w:val="00CF5181"/>
    <w:rsid w:val="00CF5764"/>
    <w:rsid w:val="00CF70BE"/>
    <w:rsid w:val="00D005E5"/>
    <w:rsid w:val="00D01833"/>
    <w:rsid w:val="00D022BA"/>
    <w:rsid w:val="00D039D6"/>
    <w:rsid w:val="00D05707"/>
    <w:rsid w:val="00D06758"/>
    <w:rsid w:val="00D114A2"/>
    <w:rsid w:val="00D13D50"/>
    <w:rsid w:val="00D158B9"/>
    <w:rsid w:val="00D164AA"/>
    <w:rsid w:val="00D16EAF"/>
    <w:rsid w:val="00D20F6E"/>
    <w:rsid w:val="00D20FD7"/>
    <w:rsid w:val="00D21534"/>
    <w:rsid w:val="00D21C7A"/>
    <w:rsid w:val="00D23A0B"/>
    <w:rsid w:val="00D24DD2"/>
    <w:rsid w:val="00D25B7B"/>
    <w:rsid w:val="00D25F29"/>
    <w:rsid w:val="00D26AC1"/>
    <w:rsid w:val="00D27A19"/>
    <w:rsid w:val="00D27AC3"/>
    <w:rsid w:val="00D27ECE"/>
    <w:rsid w:val="00D30680"/>
    <w:rsid w:val="00D33849"/>
    <w:rsid w:val="00D3432B"/>
    <w:rsid w:val="00D352FC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4CAE"/>
    <w:rsid w:val="00D460E4"/>
    <w:rsid w:val="00D46124"/>
    <w:rsid w:val="00D4687F"/>
    <w:rsid w:val="00D4723F"/>
    <w:rsid w:val="00D500BD"/>
    <w:rsid w:val="00D50813"/>
    <w:rsid w:val="00D5138F"/>
    <w:rsid w:val="00D5160F"/>
    <w:rsid w:val="00D51724"/>
    <w:rsid w:val="00D51D26"/>
    <w:rsid w:val="00D528E0"/>
    <w:rsid w:val="00D5293C"/>
    <w:rsid w:val="00D543A7"/>
    <w:rsid w:val="00D55547"/>
    <w:rsid w:val="00D55A39"/>
    <w:rsid w:val="00D576EA"/>
    <w:rsid w:val="00D62B08"/>
    <w:rsid w:val="00D62D84"/>
    <w:rsid w:val="00D62E33"/>
    <w:rsid w:val="00D6423D"/>
    <w:rsid w:val="00D70A3C"/>
    <w:rsid w:val="00D712E1"/>
    <w:rsid w:val="00D72556"/>
    <w:rsid w:val="00D727A9"/>
    <w:rsid w:val="00D7318F"/>
    <w:rsid w:val="00D73416"/>
    <w:rsid w:val="00D734EF"/>
    <w:rsid w:val="00D73AD6"/>
    <w:rsid w:val="00D73F91"/>
    <w:rsid w:val="00D753D6"/>
    <w:rsid w:val="00D80121"/>
    <w:rsid w:val="00D82551"/>
    <w:rsid w:val="00D8363A"/>
    <w:rsid w:val="00D84F5F"/>
    <w:rsid w:val="00D8738D"/>
    <w:rsid w:val="00D90558"/>
    <w:rsid w:val="00D90A25"/>
    <w:rsid w:val="00D92EAA"/>
    <w:rsid w:val="00D9355D"/>
    <w:rsid w:val="00D939F2"/>
    <w:rsid w:val="00D94381"/>
    <w:rsid w:val="00D95044"/>
    <w:rsid w:val="00D97D34"/>
    <w:rsid w:val="00DA0156"/>
    <w:rsid w:val="00DA041C"/>
    <w:rsid w:val="00DA04A9"/>
    <w:rsid w:val="00DA0B55"/>
    <w:rsid w:val="00DA17BF"/>
    <w:rsid w:val="00DA1A76"/>
    <w:rsid w:val="00DA1E60"/>
    <w:rsid w:val="00DA2C65"/>
    <w:rsid w:val="00DA2F1C"/>
    <w:rsid w:val="00DA2FF4"/>
    <w:rsid w:val="00DA3B3D"/>
    <w:rsid w:val="00DA43E2"/>
    <w:rsid w:val="00DA58C8"/>
    <w:rsid w:val="00DA6108"/>
    <w:rsid w:val="00DA62A2"/>
    <w:rsid w:val="00DA685D"/>
    <w:rsid w:val="00DA6B24"/>
    <w:rsid w:val="00DA6FAF"/>
    <w:rsid w:val="00DA7F45"/>
    <w:rsid w:val="00DB0716"/>
    <w:rsid w:val="00DB078B"/>
    <w:rsid w:val="00DB1250"/>
    <w:rsid w:val="00DB296C"/>
    <w:rsid w:val="00DB3072"/>
    <w:rsid w:val="00DB30A6"/>
    <w:rsid w:val="00DB348F"/>
    <w:rsid w:val="00DB35C0"/>
    <w:rsid w:val="00DB5D68"/>
    <w:rsid w:val="00DB5DD7"/>
    <w:rsid w:val="00DB7646"/>
    <w:rsid w:val="00DB7E44"/>
    <w:rsid w:val="00DC079F"/>
    <w:rsid w:val="00DC1206"/>
    <w:rsid w:val="00DC1E26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D7452"/>
    <w:rsid w:val="00DE01F1"/>
    <w:rsid w:val="00DE269A"/>
    <w:rsid w:val="00DE34A9"/>
    <w:rsid w:val="00DE371D"/>
    <w:rsid w:val="00DE39DD"/>
    <w:rsid w:val="00DE3B61"/>
    <w:rsid w:val="00DE4A27"/>
    <w:rsid w:val="00DE51F9"/>
    <w:rsid w:val="00DF1FD6"/>
    <w:rsid w:val="00DF29F6"/>
    <w:rsid w:val="00DF470A"/>
    <w:rsid w:val="00DF4B2B"/>
    <w:rsid w:val="00DF4C5A"/>
    <w:rsid w:val="00DF6C9C"/>
    <w:rsid w:val="00DF799D"/>
    <w:rsid w:val="00E00327"/>
    <w:rsid w:val="00E00758"/>
    <w:rsid w:val="00E007A3"/>
    <w:rsid w:val="00E03C52"/>
    <w:rsid w:val="00E03DCD"/>
    <w:rsid w:val="00E0551E"/>
    <w:rsid w:val="00E058F7"/>
    <w:rsid w:val="00E069CC"/>
    <w:rsid w:val="00E07BD1"/>
    <w:rsid w:val="00E10FE1"/>
    <w:rsid w:val="00E12DBA"/>
    <w:rsid w:val="00E149A4"/>
    <w:rsid w:val="00E14EFF"/>
    <w:rsid w:val="00E1716E"/>
    <w:rsid w:val="00E216C6"/>
    <w:rsid w:val="00E22C82"/>
    <w:rsid w:val="00E22DCB"/>
    <w:rsid w:val="00E235DC"/>
    <w:rsid w:val="00E23A9D"/>
    <w:rsid w:val="00E254B6"/>
    <w:rsid w:val="00E261E9"/>
    <w:rsid w:val="00E27EEF"/>
    <w:rsid w:val="00E3040B"/>
    <w:rsid w:val="00E3096D"/>
    <w:rsid w:val="00E30E54"/>
    <w:rsid w:val="00E30E71"/>
    <w:rsid w:val="00E3305D"/>
    <w:rsid w:val="00E3380F"/>
    <w:rsid w:val="00E33AE4"/>
    <w:rsid w:val="00E340E6"/>
    <w:rsid w:val="00E360D3"/>
    <w:rsid w:val="00E36442"/>
    <w:rsid w:val="00E36C66"/>
    <w:rsid w:val="00E37C3A"/>
    <w:rsid w:val="00E37DD5"/>
    <w:rsid w:val="00E4043A"/>
    <w:rsid w:val="00E40A75"/>
    <w:rsid w:val="00E41256"/>
    <w:rsid w:val="00E4203D"/>
    <w:rsid w:val="00E42ABF"/>
    <w:rsid w:val="00E42D0A"/>
    <w:rsid w:val="00E43364"/>
    <w:rsid w:val="00E438FA"/>
    <w:rsid w:val="00E43903"/>
    <w:rsid w:val="00E451A9"/>
    <w:rsid w:val="00E52EDD"/>
    <w:rsid w:val="00E5310A"/>
    <w:rsid w:val="00E53A9F"/>
    <w:rsid w:val="00E53E44"/>
    <w:rsid w:val="00E552C1"/>
    <w:rsid w:val="00E6043F"/>
    <w:rsid w:val="00E6459B"/>
    <w:rsid w:val="00E645FF"/>
    <w:rsid w:val="00E64F5B"/>
    <w:rsid w:val="00E65C65"/>
    <w:rsid w:val="00E65DC0"/>
    <w:rsid w:val="00E65EC9"/>
    <w:rsid w:val="00E66D4E"/>
    <w:rsid w:val="00E671C5"/>
    <w:rsid w:val="00E6780B"/>
    <w:rsid w:val="00E7026C"/>
    <w:rsid w:val="00E70476"/>
    <w:rsid w:val="00E7396F"/>
    <w:rsid w:val="00E763AD"/>
    <w:rsid w:val="00E76924"/>
    <w:rsid w:val="00E816C9"/>
    <w:rsid w:val="00E830FF"/>
    <w:rsid w:val="00E84DF6"/>
    <w:rsid w:val="00E85F1D"/>
    <w:rsid w:val="00E860A3"/>
    <w:rsid w:val="00E86296"/>
    <w:rsid w:val="00E92152"/>
    <w:rsid w:val="00E92651"/>
    <w:rsid w:val="00E927CC"/>
    <w:rsid w:val="00E928C6"/>
    <w:rsid w:val="00E92D83"/>
    <w:rsid w:val="00E93A98"/>
    <w:rsid w:val="00E9518F"/>
    <w:rsid w:val="00E97959"/>
    <w:rsid w:val="00EA115D"/>
    <w:rsid w:val="00EA254E"/>
    <w:rsid w:val="00EA3806"/>
    <w:rsid w:val="00EA3862"/>
    <w:rsid w:val="00EA3B1A"/>
    <w:rsid w:val="00EA44AB"/>
    <w:rsid w:val="00EA5C3D"/>
    <w:rsid w:val="00EA73D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10E"/>
    <w:rsid w:val="00EB73DC"/>
    <w:rsid w:val="00EB73E0"/>
    <w:rsid w:val="00EC0348"/>
    <w:rsid w:val="00EC12D6"/>
    <w:rsid w:val="00EC14C1"/>
    <w:rsid w:val="00EC16FB"/>
    <w:rsid w:val="00EC1AD3"/>
    <w:rsid w:val="00EC38D0"/>
    <w:rsid w:val="00EC4231"/>
    <w:rsid w:val="00EC4CCA"/>
    <w:rsid w:val="00EC6479"/>
    <w:rsid w:val="00EC6C23"/>
    <w:rsid w:val="00EC79E5"/>
    <w:rsid w:val="00ED04F6"/>
    <w:rsid w:val="00ED0551"/>
    <w:rsid w:val="00ED0C2D"/>
    <w:rsid w:val="00ED1F8F"/>
    <w:rsid w:val="00ED3185"/>
    <w:rsid w:val="00ED586E"/>
    <w:rsid w:val="00ED5A1B"/>
    <w:rsid w:val="00ED6579"/>
    <w:rsid w:val="00ED753B"/>
    <w:rsid w:val="00ED7C7C"/>
    <w:rsid w:val="00EE1F56"/>
    <w:rsid w:val="00EE229F"/>
    <w:rsid w:val="00EE3BA5"/>
    <w:rsid w:val="00EE4B3A"/>
    <w:rsid w:val="00EE52D7"/>
    <w:rsid w:val="00EE5818"/>
    <w:rsid w:val="00EE6DE7"/>
    <w:rsid w:val="00EE7B9E"/>
    <w:rsid w:val="00EF01E3"/>
    <w:rsid w:val="00EF4631"/>
    <w:rsid w:val="00EF5105"/>
    <w:rsid w:val="00EF7718"/>
    <w:rsid w:val="00F00B46"/>
    <w:rsid w:val="00F02A2E"/>
    <w:rsid w:val="00F04BD4"/>
    <w:rsid w:val="00F05296"/>
    <w:rsid w:val="00F07089"/>
    <w:rsid w:val="00F0741D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5A4"/>
    <w:rsid w:val="00F2606F"/>
    <w:rsid w:val="00F27C1E"/>
    <w:rsid w:val="00F315CA"/>
    <w:rsid w:val="00F33B8D"/>
    <w:rsid w:val="00F34290"/>
    <w:rsid w:val="00F36829"/>
    <w:rsid w:val="00F40D78"/>
    <w:rsid w:val="00F41A02"/>
    <w:rsid w:val="00F428B7"/>
    <w:rsid w:val="00F42BD9"/>
    <w:rsid w:val="00F42F49"/>
    <w:rsid w:val="00F4304E"/>
    <w:rsid w:val="00F4355D"/>
    <w:rsid w:val="00F43D37"/>
    <w:rsid w:val="00F448A0"/>
    <w:rsid w:val="00F475DC"/>
    <w:rsid w:val="00F50089"/>
    <w:rsid w:val="00F5022F"/>
    <w:rsid w:val="00F508F1"/>
    <w:rsid w:val="00F527BC"/>
    <w:rsid w:val="00F52811"/>
    <w:rsid w:val="00F53380"/>
    <w:rsid w:val="00F55D33"/>
    <w:rsid w:val="00F55D43"/>
    <w:rsid w:val="00F568AC"/>
    <w:rsid w:val="00F57D78"/>
    <w:rsid w:val="00F60EE2"/>
    <w:rsid w:val="00F61041"/>
    <w:rsid w:val="00F613C6"/>
    <w:rsid w:val="00F613C7"/>
    <w:rsid w:val="00F61F2E"/>
    <w:rsid w:val="00F622D0"/>
    <w:rsid w:val="00F628E1"/>
    <w:rsid w:val="00F62DD2"/>
    <w:rsid w:val="00F64394"/>
    <w:rsid w:val="00F653F1"/>
    <w:rsid w:val="00F65492"/>
    <w:rsid w:val="00F6603B"/>
    <w:rsid w:val="00F70AB1"/>
    <w:rsid w:val="00F717BB"/>
    <w:rsid w:val="00F7364F"/>
    <w:rsid w:val="00F738E0"/>
    <w:rsid w:val="00F75D00"/>
    <w:rsid w:val="00F77DA4"/>
    <w:rsid w:val="00F80793"/>
    <w:rsid w:val="00F8092D"/>
    <w:rsid w:val="00F81546"/>
    <w:rsid w:val="00F82C58"/>
    <w:rsid w:val="00F83498"/>
    <w:rsid w:val="00F83B3A"/>
    <w:rsid w:val="00F85A6E"/>
    <w:rsid w:val="00F8787B"/>
    <w:rsid w:val="00F90AE9"/>
    <w:rsid w:val="00F90CA1"/>
    <w:rsid w:val="00F9457E"/>
    <w:rsid w:val="00F94988"/>
    <w:rsid w:val="00F95499"/>
    <w:rsid w:val="00FA225A"/>
    <w:rsid w:val="00FA251F"/>
    <w:rsid w:val="00FA4545"/>
    <w:rsid w:val="00FA5963"/>
    <w:rsid w:val="00FA6A62"/>
    <w:rsid w:val="00FA7816"/>
    <w:rsid w:val="00FA7917"/>
    <w:rsid w:val="00FB177A"/>
    <w:rsid w:val="00FB201F"/>
    <w:rsid w:val="00FB25C0"/>
    <w:rsid w:val="00FB2E07"/>
    <w:rsid w:val="00FB2E21"/>
    <w:rsid w:val="00FB3153"/>
    <w:rsid w:val="00FB4704"/>
    <w:rsid w:val="00FB4A87"/>
    <w:rsid w:val="00FB6011"/>
    <w:rsid w:val="00FB74FB"/>
    <w:rsid w:val="00FB77B3"/>
    <w:rsid w:val="00FB7F08"/>
    <w:rsid w:val="00FC0C62"/>
    <w:rsid w:val="00FC17CF"/>
    <w:rsid w:val="00FC2A47"/>
    <w:rsid w:val="00FC2F94"/>
    <w:rsid w:val="00FC363B"/>
    <w:rsid w:val="00FC3BEF"/>
    <w:rsid w:val="00FC3CD3"/>
    <w:rsid w:val="00FC4C49"/>
    <w:rsid w:val="00FC5586"/>
    <w:rsid w:val="00FC6421"/>
    <w:rsid w:val="00FC78C1"/>
    <w:rsid w:val="00FC7F87"/>
    <w:rsid w:val="00FD06E5"/>
    <w:rsid w:val="00FD08E6"/>
    <w:rsid w:val="00FD0CF1"/>
    <w:rsid w:val="00FD1928"/>
    <w:rsid w:val="00FD4147"/>
    <w:rsid w:val="00FD45F5"/>
    <w:rsid w:val="00FD4E2D"/>
    <w:rsid w:val="00FD7068"/>
    <w:rsid w:val="00FD7E26"/>
    <w:rsid w:val="00FE09B5"/>
    <w:rsid w:val="00FE12E3"/>
    <w:rsid w:val="00FE17F2"/>
    <w:rsid w:val="00FE2397"/>
    <w:rsid w:val="00FE47D3"/>
    <w:rsid w:val="00FE4D82"/>
    <w:rsid w:val="00FE63B2"/>
    <w:rsid w:val="00FE6918"/>
    <w:rsid w:val="00FE6D88"/>
    <w:rsid w:val="00FE7DD5"/>
    <w:rsid w:val="00FF0029"/>
    <w:rsid w:val="00FF0859"/>
    <w:rsid w:val="00FF0EDD"/>
    <w:rsid w:val="00FF12DC"/>
    <w:rsid w:val="00FF1407"/>
    <w:rsid w:val="00FF24D0"/>
    <w:rsid w:val="00FF2803"/>
    <w:rsid w:val="00FF3261"/>
    <w:rsid w:val="00FF6A1E"/>
    <w:rsid w:val="00FF746A"/>
    <w:rsid w:val="00FF77F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paragraph" w:customStyle="1" w:styleId="edytowalna">
    <w:name w:val="edytowalna"/>
    <w:basedOn w:val="Normalny"/>
    <w:link w:val="edytowalnaZnak"/>
    <w:qFormat/>
    <w:rsid w:val="00BE2101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BE2101"/>
    <w:rPr>
      <w:rFonts w:ascii="Arial" w:eastAsia="Times New Roman" w:hAnsi="Arial" w:cs="Arial"/>
      <w:sz w:val="24"/>
      <w:szCs w:val="22"/>
    </w:rPr>
  </w:style>
  <w:style w:type="paragraph" w:customStyle="1" w:styleId="Akapit">
    <w:name w:val="Akapit"/>
    <w:basedOn w:val="Normalny"/>
    <w:link w:val="AkapitZnak"/>
    <w:qFormat/>
    <w:rsid w:val="00433F24"/>
    <w:pPr>
      <w:widowControl w:val="0"/>
      <w:suppressAutoHyphens w:val="0"/>
      <w:autoSpaceDE w:val="0"/>
      <w:autoSpaceDN w:val="0"/>
      <w:adjustRightInd w:val="0"/>
      <w:spacing w:before="120" w:after="120" w:line="276" w:lineRule="auto"/>
      <w:ind w:left="0"/>
    </w:pPr>
    <w:rPr>
      <w:rFonts w:ascii="Arial" w:eastAsia="Times New Roman" w:hAnsi="Arial" w:cs="Arial"/>
      <w:sz w:val="22"/>
      <w:szCs w:val="22"/>
      <w:lang w:eastAsia="pl-PL"/>
    </w:rPr>
  </w:style>
  <w:style w:type="character" w:customStyle="1" w:styleId="AkapitZnak">
    <w:name w:val="Akapit Znak"/>
    <w:link w:val="Akapit"/>
    <w:rsid w:val="00433F24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https://platformazakupowa.plk-sa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mailto:pomoc-pz2@marketplanet.pl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file:///C:\Users\PLK047117\AppData\Local\Microsoft\Windows\INetCache\Content.Outlook\5MABPG63\www.plk-sa.p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148C8-0F5D-4093-8649-C33F0A8C14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7432</Words>
  <Characters>44597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51926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Stańczyk Marta</cp:lastModifiedBy>
  <cp:revision>25</cp:revision>
  <cp:lastPrinted>2026-02-05T11:48:00Z</cp:lastPrinted>
  <dcterms:created xsi:type="dcterms:W3CDTF">2026-02-02T08:25:00Z</dcterms:created>
  <dcterms:modified xsi:type="dcterms:W3CDTF">2026-02-05T11:48:00Z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